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11849" w14:textId="6398C7ED" w:rsidR="00127BB2" w:rsidRDefault="00127BB2" w:rsidP="00127BB2">
      <w:pPr>
        <w:pStyle w:val="Flies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line="360" w:lineRule="exact"/>
        <w:ind w:right="425"/>
        <w:rPr>
          <w:rFonts w:eastAsia="ヒラギノ角ゴ Pro W3"/>
          <w:u w:val="single"/>
        </w:rPr>
      </w:pPr>
      <w:r>
        <w:rPr>
          <w:rFonts w:eastAsia="ヒラギノ角ゴ Pro W3"/>
          <w:u w:val="single"/>
        </w:rPr>
        <w:t>SONAX Presseinformation</w:t>
      </w:r>
      <w:r w:rsidR="00C42297">
        <w:rPr>
          <w:rFonts w:eastAsia="ヒラギノ角ゴ Pro W3"/>
          <w:u w:val="single"/>
        </w:rPr>
        <w:t xml:space="preserve">, </w:t>
      </w:r>
      <w:r w:rsidR="0000502E">
        <w:rPr>
          <w:rFonts w:eastAsia="ヒラギノ角ゴ Pro W3"/>
          <w:u w:val="single"/>
        </w:rPr>
        <w:t>Februar</w:t>
      </w:r>
      <w:r w:rsidR="00C42297">
        <w:rPr>
          <w:rFonts w:eastAsia="ヒラギノ角ゴ Pro W3"/>
          <w:u w:val="single"/>
        </w:rPr>
        <w:t xml:space="preserve"> 2025</w:t>
      </w:r>
    </w:p>
    <w:p w14:paraId="06DE691C" w14:textId="2F197856" w:rsidR="006C0D4D" w:rsidRPr="006C0D4D" w:rsidRDefault="006C0D4D" w:rsidP="00127BB2">
      <w:pPr>
        <w:pStyle w:val="Fliess"/>
        <w:spacing w:line="360" w:lineRule="exact"/>
      </w:pPr>
      <w:r w:rsidRPr="00730AF6">
        <w:rPr>
          <w:sz w:val="36"/>
        </w:rPr>
        <w:t>75</w:t>
      </w:r>
      <w:r w:rsidR="004C7013" w:rsidRPr="00730AF6">
        <w:rPr>
          <w:sz w:val="36"/>
        </w:rPr>
        <w:t xml:space="preserve"> Jahre </w:t>
      </w:r>
      <w:proofErr w:type="spellStart"/>
      <w:r w:rsidR="00730AF6">
        <w:rPr>
          <w:sz w:val="36"/>
        </w:rPr>
        <w:t>Sonax</w:t>
      </w:r>
      <w:proofErr w:type="spellEnd"/>
      <w:r w:rsidR="00730AF6">
        <w:rPr>
          <w:sz w:val="36"/>
        </w:rPr>
        <w:t xml:space="preserve">: </w:t>
      </w:r>
      <w:r w:rsidR="00C10433">
        <w:rPr>
          <w:sz w:val="36"/>
        </w:rPr>
        <w:t>„Blick nach vorn“</w:t>
      </w:r>
    </w:p>
    <w:p w14:paraId="292729DE" w14:textId="1C5FA0EF" w:rsidR="00C10433" w:rsidRPr="00450BD9" w:rsidRDefault="009740BE" w:rsidP="00127BB2">
      <w:pPr>
        <w:pStyle w:val="Fliess"/>
        <w:spacing w:line="360" w:lineRule="exact"/>
        <w:rPr>
          <w:b/>
          <w:bCs/>
        </w:rPr>
      </w:pPr>
      <w:r w:rsidRPr="00CF024B">
        <w:rPr>
          <w:b/>
          <w:bCs/>
        </w:rPr>
        <w:t xml:space="preserve">2025 feiert der Neuburger Fahrzeugpflegespezialist </w:t>
      </w:r>
      <w:proofErr w:type="spellStart"/>
      <w:r w:rsidR="006C0D4D">
        <w:rPr>
          <w:b/>
          <w:bCs/>
        </w:rPr>
        <w:t>Sonax</w:t>
      </w:r>
      <w:proofErr w:type="spellEnd"/>
      <w:r w:rsidR="006C0D4D">
        <w:rPr>
          <w:b/>
          <w:bCs/>
        </w:rPr>
        <w:t xml:space="preserve"> </w:t>
      </w:r>
      <w:r w:rsidR="008008DD">
        <w:rPr>
          <w:b/>
          <w:bCs/>
        </w:rPr>
        <w:t xml:space="preserve">das </w:t>
      </w:r>
      <w:r w:rsidRPr="00CF024B">
        <w:rPr>
          <w:b/>
          <w:bCs/>
        </w:rPr>
        <w:t>75-jährige</w:t>
      </w:r>
      <w:r w:rsidR="008008DD">
        <w:rPr>
          <w:b/>
          <w:bCs/>
        </w:rPr>
        <w:t xml:space="preserve"> </w:t>
      </w:r>
      <w:r w:rsidRPr="00CF024B">
        <w:rPr>
          <w:b/>
          <w:bCs/>
        </w:rPr>
        <w:t xml:space="preserve">Jubiläum. 1950 kamen </w:t>
      </w:r>
      <w:r w:rsidR="00D96D4D">
        <w:rPr>
          <w:b/>
          <w:bCs/>
        </w:rPr>
        <w:t>die ersten</w:t>
      </w:r>
      <w:r w:rsidRPr="00CF024B">
        <w:rPr>
          <w:b/>
          <w:bCs/>
        </w:rPr>
        <w:t xml:space="preserve"> Produkte unter de</w:t>
      </w:r>
      <w:r w:rsidR="00D96D4D">
        <w:rPr>
          <w:b/>
          <w:bCs/>
        </w:rPr>
        <w:t>m</w:t>
      </w:r>
      <w:r w:rsidRPr="00CF024B">
        <w:rPr>
          <w:b/>
          <w:bCs/>
        </w:rPr>
        <w:t xml:space="preserve"> </w:t>
      </w:r>
      <w:r w:rsidR="00C10433">
        <w:rPr>
          <w:b/>
          <w:bCs/>
        </w:rPr>
        <w:t>N</w:t>
      </w:r>
      <w:r w:rsidR="00D96D4D">
        <w:rPr>
          <w:b/>
          <w:bCs/>
        </w:rPr>
        <w:t>amen</w:t>
      </w:r>
      <w:r w:rsidRPr="00CF024B">
        <w:rPr>
          <w:b/>
          <w:bCs/>
        </w:rPr>
        <w:t xml:space="preserve"> </w:t>
      </w:r>
      <w:proofErr w:type="spellStart"/>
      <w:r w:rsidRPr="00CF024B">
        <w:rPr>
          <w:b/>
          <w:bCs/>
        </w:rPr>
        <w:t>Sonax</w:t>
      </w:r>
      <w:proofErr w:type="spellEnd"/>
      <w:r w:rsidRPr="00CF024B">
        <w:rPr>
          <w:b/>
          <w:bCs/>
        </w:rPr>
        <w:t xml:space="preserve"> auf den Markt</w:t>
      </w:r>
      <w:r w:rsidR="00C10433">
        <w:rPr>
          <w:b/>
          <w:bCs/>
        </w:rPr>
        <w:t xml:space="preserve">. Seitdem steht </w:t>
      </w:r>
      <w:r w:rsidR="0028500A">
        <w:rPr>
          <w:b/>
          <w:bCs/>
        </w:rPr>
        <w:t>diese Marke</w:t>
      </w:r>
      <w:r w:rsidR="00C10433">
        <w:rPr>
          <w:b/>
          <w:bCs/>
        </w:rPr>
        <w:t xml:space="preserve"> </w:t>
      </w:r>
      <w:r w:rsidR="00CF024B" w:rsidRPr="00CF024B">
        <w:rPr>
          <w:b/>
          <w:bCs/>
        </w:rPr>
        <w:t xml:space="preserve">wie kein andere als Synonym für hochwertige Autopflegeprodukte. </w:t>
      </w:r>
      <w:r w:rsidR="004C7013">
        <w:rPr>
          <w:b/>
          <w:bCs/>
        </w:rPr>
        <w:t xml:space="preserve">Das aktuelle Kapitel der erfolgreichen Unternehmensgeschichte schreibt </w:t>
      </w:r>
      <w:proofErr w:type="spellStart"/>
      <w:r w:rsidR="004C7013">
        <w:rPr>
          <w:b/>
          <w:bCs/>
        </w:rPr>
        <w:t>Sonax</w:t>
      </w:r>
      <w:proofErr w:type="spellEnd"/>
      <w:r w:rsidR="004C7013">
        <w:rPr>
          <w:b/>
          <w:bCs/>
        </w:rPr>
        <w:t xml:space="preserve"> mit w</w:t>
      </w:r>
      <w:r w:rsidR="00CF024B" w:rsidRPr="00CF024B">
        <w:rPr>
          <w:b/>
          <w:bCs/>
        </w:rPr>
        <w:t xml:space="preserve">egweisenden Expansionsaktivitäten, jungen Talenten in allen Unternehmensbereichen und einer </w:t>
      </w:r>
      <w:r w:rsidR="00C10433">
        <w:rPr>
          <w:b/>
          <w:bCs/>
        </w:rPr>
        <w:t xml:space="preserve">stetig weiterentwickelten </w:t>
      </w:r>
      <w:r w:rsidR="00CF024B" w:rsidRPr="00CF024B">
        <w:rPr>
          <w:b/>
          <w:bCs/>
        </w:rPr>
        <w:t>Markenphilosophie</w:t>
      </w:r>
      <w:r w:rsidR="004C7013">
        <w:rPr>
          <w:b/>
          <w:bCs/>
        </w:rPr>
        <w:t>.</w:t>
      </w:r>
    </w:p>
    <w:p w14:paraId="76083FF5" w14:textId="30D1567F" w:rsidR="006C0D4D" w:rsidRPr="00CF024B" w:rsidRDefault="006C0D4D" w:rsidP="006C0D4D">
      <w:pPr>
        <w:pStyle w:val="Fliess"/>
        <w:spacing w:line="312" w:lineRule="auto"/>
      </w:pPr>
      <w:r w:rsidRPr="00CF024B">
        <w:t>„</w:t>
      </w:r>
      <w:r w:rsidR="00F10ECE">
        <w:t xml:space="preserve">Wir sind sehr stolz auf die erfolgreiche </w:t>
      </w:r>
      <w:r w:rsidR="0028500A">
        <w:t>Geschichte der Unternehmensgruppe</w:t>
      </w:r>
      <w:r w:rsidR="00450BD9">
        <w:t xml:space="preserve">, die mein Ur-Großvater begründet und die vor allem mein </w:t>
      </w:r>
      <w:r w:rsidR="0028500A">
        <w:t xml:space="preserve">Großvater und </w:t>
      </w:r>
      <w:r w:rsidR="00450BD9">
        <w:t xml:space="preserve">Vater mit Ideenreichtum und Engagement weiterentwickelt </w:t>
      </w:r>
      <w:r w:rsidR="0028500A">
        <w:t>haben</w:t>
      </w:r>
      <w:r w:rsidR="00F10ECE">
        <w:t xml:space="preserve">. </w:t>
      </w:r>
      <w:r w:rsidRPr="00CF024B">
        <w:t xml:space="preserve">Unser Blick ist </w:t>
      </w:r>
      <w:r w:rsidR="00DC6B79">
        <w:t>jedoch</w:t>
      </w:r>
      <w:r w:rsidR="00F10ECE">
        <w:t xml:space="preserve"> </w:t>
      </w:r>
      <w:r w:rsidRPr="00CF024B">
        <w:t>klar nach vorn</w:t>
      </w:r>
      <w:r w:rsidR="00D96D4D">
        <w:t>e</w:t>
      </w:r>
      <w:r w:rsidRPr="00CF024B">
        <w:t xml:space="preserve"> gerichtet – auf die Fans und Kunden von heute und morgen,</w:t>
      </w:r>
      <w:r>
        <w:t>“</w:t>
      </w:r>
      <w:r w:rsidRPr="00CF024B">
        <w:t xml:space="preserve"> stellt Manfred Hoffmann, geschäftsführender Gesellschafter der </w:t>
      </w:r>
      <w:proofErr w:type="spellStart"/>
      <w:r w:rsidRPr="00CF024B">
        <w:t>Sonax</w:t>
      </w:r>
      <w:proofErr w:type="spellEnd"/>
      <w:r w:rsidRPr="00CF024B">
        <w:t xml:space="preserve"> GmbH heraus: </w:t>
      </w:r>
      <w:r>
        <w:t>„</w:t>
      </w:r>
      <w:r w:rsidRPr="00CF024B">
        <w:t>Die Weichen für die Zukunft sind gestellt</w:t>
      </w:r>
      <w:r>
        <w:t>. Mit unserem Know-how</w:t>
      </w:r>
      <w:r w:rsidR="008008DD">
        <w:t>, dem modernen Markenauftritt, der</w:t>
      </w:r>
      <w:r>
        <w:t xml:space="preserve"> leistungsfähige</w:t>
      </w:r>
      <w:r w:rsidR="00C10433">
        <w:t xml:space="preserve">n </w:t>
      </w:r>
      <w:r w:rsidR="008008DD">
        <w:t xml:space="preserve">Infrastruktur in </w:t>
      </w:r>
      <w:r>
        <w:t>Forschung und Entwicklung</w:t>
      </w:r>
      <w:r w:rsidR="008008DD">
        <w:t xml:space="preserve"> sowie </w:t>
      </w:r>
      <w:r>
        <w:t xml:space="preserve">Produktion </w:t>
      </w:r>
      <w:r w:rsidR="008008DD">
        <w:t>und</w:t>
      </w:r>
      <w:r>
        <w:t xml:space="preserve"> Logistik ist </w:t>
      </w:r>
      <w:r w:rsidR="00C10433">
        <w:t xml:space="preserve">unsere </w:t>
      </w:r>
      <w:r w:rsidRPr="00CF024B">
        <w:t>Wettbewerbsfähigkeit und weiteres Wachstum auch zukünftig gewährleiste</w:t>
      </w:r>
      <w:r>
        <w:t>t</w:t>
      </w:r>
      <w:r w:rsidRPr="00CF024B">
        <w:t xml:space="preserve">.“ </w:t>
      </w:r>
    </w:p>
    <w:p w14:paraId="0170C145" w14:textId="10BE0DC0" w:rsidR="008008DD" w:rsidRDefault="006C0D4D" w:rsidP="00DB0B8F">
      <w:pPr>
        <w:pStyle w:val="Fliess"/>
        <w:spacing w:line="312" w:lineRule="auto"/>
      </w:pPr>
      <w:r w:rsidRPr="006C0D4D">
        <w:t xml:space="preserve">Motor des Erfolgs ist </w:t>
      </w:r>
      <w:r w:rsidR="0028500A">
        <w:t>die</w:t>
      </w:r>
      <w:r w:rsidR="0028500A" w:rsidRPr="006C0D4D">
        <w:t xml:space="preserve"> </w:t>
      </w:r>
      <w:r w:rsidR="004C7013">
        <w:t xml:space="preserve">umfassende </w:t>
      </w:r>
      <w:r w:rsidR="0028500A">
        <w:t>Expertise</w:t>
      </w:r>
      <w:r w:rsidR="004C7013">
        <w:t xml:space="preserve">, </w:t>
      </w:r>
      <w:r w:rsidR="0028500A">
        <w:t xml:space="preserve">die </w:t>
      </w:r>
      <w:r w:rsidR="004C7013">
        <w:t xml:space="preserve">hinter dem </w:t>
      </w:r>
      <w:r w:rsidRPr="006C0D4D">
        <w:t>leistungsstarke</w:t>
      </w:r>
      <w:r w:rsidR="008008DD">
        <w:t>n</w:t>
      </w:r>
      <w:r w:rsidRPr="006C0D4D">
        <w:t xml:space="preserve"> </w:t>
      </w:r>
      <w:r w:rsidR="00D96D4D">
        <w:t>Produktp</w:t>
      </w:r>
      <w:r w:rsidRPr="006C0D4D">
        <w:t>rogramm</w:t>
      </w:r>
      <w:r w:rsidR="004C7013">
        <w:t xml:space="preserve"> steht</w:t>
      </w:r>
      <w:r w:rsidRPr="006C0D4D">
        <w:t xml:space="preserve">: </w:t>
      </w:r>
      <w:r w:rsidR="000C0A4D">
        <w:t xml:space="preserve">Zu diesem </w:t>
      </w:r>
      <w:r w:rsidRPr="006C0D4D">
        <w:t xml:space="preserve">zählen nicht nur </w:t>
      </w:r>
      <w:r w:rsidR="00450BD9">
        <w:t>einzigart</w:t>
      </w:r>
      <w:r w:rsidR="000C0A4D">
        <w:t>ige</w:t>
      </w:r>
      <w:r w:rsidR="007D01CC">
        <w:t xml:space="preserve"> </w:t>
      </w:r>
      <w:r w:rsidR="003576D7">
        <w:t>Innovationen</w:t>
      </w:r>
      <w:r w:rsidRPr="006C0D4D">
        <w:t xml:space="preserve"> </w:t>
      </w:r>
      <w:r w:rsidR="000C0A4D">
        <w:t xml:space="preserve">im Bereich der </w:t>
      </w:r>
      <w:r w:rsidRPr="006C0D4D">
        <w:t xml:space="preserve">Lackpflege, </w:t>
      </w:r>
      <w:r w:rsidR="000C0A4D">
        <w:t xml:space="preserve">der </w:t>
      </w:r>
      <w:r w:rsidRPr="006C0D4D">
        <w:t>manuelle</w:t>
      </w:r>
      <w:r w:rsidR="000C0A4D">
        <w:t xml:space="preserve">n </w:t>
      </w:r>
      <w:r w:rsidRPr="006C0D4D">
        <w:t>Innen- und Außenreinigung von Fahrzeugen</w:t>
      </w:r>
      <w:r w:rsidR="003576D7">
        <w:t xml:space="preserve">, </w:t>
      </w:r>
      <w:r w:rsidR="000C0A4D">
        <w:t>der</w:t>
      </w:r>
      <w:r w:rsidR="00450BD9">
        <w:t xml:space="preserve"> </w:t>
      </w:r>
      <w:r w:rsidRPr="006C0D4D">
        <w:t>Wintersaison</w:t>
      </w:r>
      <w:r w:rsidR="003576D7">
        <w:t xml:space="preserve"> oder d</w:t>
      </w:r>
      <w:r w:rsidR="000C0A4D">
        <w:t xml:space="preserve">er Produktlinien </w:t>
      </w:r>
      <w:r w:rsidR="00450BD9">
        <w:t>„Bike“</w:t>
      </w:r>
      <w:r w:rsidR="003576D7">
        <w:t xml:space="preserve"> </w:t>
      </w:r>
      <w:r w:rsidR="000C0A4D">
        <w:t xml:space="preserve">und </w:t>
      </w:r>
      <w:r w:rsidR="00450BD9">
        <w:t>„</w:t>
      </w:r>
      <w:r w:rsidRPr="006C0D4D">
        <w:t>Caravan</w:t>
      </w:r>
      <w:r w:rsidR="00450BD9">
        <w:t>“</w:t>
      </w:r>
      <w:r w:rsidR="00FD3858">
        <w:t>. M</w:t>
      </w:r>
      <w:r w:rsidR="003576D7">
        <w:t xml:space="preserve">it einem </w:t>
      </w:r>
      <w:r w:rsidR="00186F65">
        <w:t xml:space="preserve">bewährten </w:t>
      </w:r>
      <w:r w:rsidR="000C0A4D">
        <w:t xml:space="preserve">Produktportfolio </w:t>
      </w:r>
      <w:r w:rsidR="003576D7">
        <w:t xml:space="preserve">für </w:t>
      </w:r>
      <w:r w:rsidRPr="006C0D4D">
        <w:t xml:space="preserve">Nutzfahrzeugpflege, den </w:t>
      </w:r>
      <w:r w:rsidRPr="006C0D4D">
        <w:lastRenderedPageBreak/>
        <w:t>Waschanlageneinsatz</w:t>
      </w:r>
      <w:r w:rsidR="003576D7">
        <w:t>,</w:t>
      </w:r>
      <w:r w:rsidRPr="006C0D4D">
        <w:t xml:space="preserve"> </w:t>
      </w:r>
      <w:r w:rsidR="00C3718A">
        <w:t xml:space="preserve">die </w:t>
      </w:r>
      <w:r w:rsidRPr="006C0D4D">
        <w:t>professionelle Fahrzeugpflegedienstleistung</w:t>
      </w:r>
      <w:r w:rsidR="00C3718A">
        <w:t xml:space="preserve"> </w:t>
      </w:r>
      <w:r w:rsidRPr="006C0D4D">
        <w:t xml:space="preserve">sowie </w:t>
      </w:r>
      <w:r w:rsidR="00C3718A">
        <w:t xml:space="preserve">für </w:t>
      </w:r>
      <w:r w:rsidRPr="006C0D4D">
        <w:t xml:space="preserve">vielfältige Industrieanwendungen ist </w:t>
      </w:r>
      <w:r w:rsidR="00FD3858">
        <w:t>der Hersteller</w:t>
      </w:r>
      <w:r w:rsidRPr="006C0D4D">
        <w:t xml:space="preserve"> heute so </w:t>
      </w:r>
      <w:r w:rsidR="000C0A4D">
        <w:t xml:space="preserve">breit </w:t>
      </w:r>
      <w:r w:rsidRPr="006C0D4D">
        <w:t xml:space="preserve">aufgestellt wie kaum </w:t>
      </w:r>
      <w:r w:rsidR="00FD3858">
        <w:t>eine andere Dachmarke</w:t>
      </w:r>
      <w:r w:rsidRPr="006C0D4D">
        <w:t xml:space="preserve">. </w:t>
      </w:r>
    </w:p>
    <w:p w14:paraId="1FE7033B" w14:textId="6B3C6EA5" w:rsidR="00450BD9" w:rsidRDefault="00450BD9" w:rsidP="00450BD9">
      <w:pPr>
        <w:pStyle w:val="Fliess"/>
        <w:spacing w:line="312" w:lineRule="auto"/>
        <w:rPr>
          <w:b/>
          <w:bCs/>
        </w:rPr>
      </w:pPr>
      <w:r w:rsidRPr="003576D7">
        <w:rPr>
          <w:b/>
          <w:bCs/>
        </w:rPr>
        <w:t>Premium-</w:t>
      </w:r>
      <w:r w:rsidR="00FD3858">
        <w:rPr>
          <w:b/>
          <w:bCs/>
        </w:rPr>
        <w:t>M</w:t>
      </w:r>
      <w:r w:rsidRPr="003576D7">
        <w:rPr>
          <w:b/>
          <w:bCs/>
        </w:rPr>
        <w:t>arke für die Autopflege</w:t>
      </w:r>
    </w:p>
    <w:p w14:paraId="06CD9809" w14:textId="3C6B73A9" w:rsidR="004A58BC" w:rsidRDefault="00450BD9" w:rsidP="00DB0B8F">
      <w:pPr>
        <w:pStyle w:val="Fliess"/>
        <w:spacing w:line="312" w:lineRule="auto"/>
      </w:pPr>
      <w:r w:rsidRPr="00F10ECE">
        <w:t xml:space="preserve">Am 11. Mai 1949 </w:t>
      </w:r>
      <w:r w:rsidR="00FE2B3B" w:rsidRPr="00F10ECE">
        <w:t>wurde</w:t>
      </w:r>
      <w:r w:rsidR="00FE2B3B">
        <w:t xml:space="preserve"> die</w:t>
      </w:r>
      <w:r w:rsidR="00FE2B3B" w:rsidRPr="00F10ECE">
        <w:t xml:space="preserve"> Marke</w:t>
      </w:r>
      <w:r w:rsidR="00FD3858">
        <w:t xml:space="preserve"> </w:t>
      </w:r>
      <w:proofErr w:type="spellStart"/>
      <w:r w:rsidR="00FD3858">
        <w:t>Sonax</w:t>
      </w:r>
      <w:proofErr w:type="spellEnd"/>
      <w:r w:rsidR="00FE2B3B">
        <w:t xml:space="preserve"> </w:t>
      </w:r>
      <w:r w:rsidRPr="00F10ECE">
        <w:t>eingetragen und rechtlich geschützt</w:t>
      </w:r>
      <w:r w:rsidR="00FE2B3B">
        <w:t xml:space="preserve">. </w:t>
      </w:r>
      <w:r w:rsidR="004A58BC" w:rsidRPr="004A58BC">
        <w:t xml:space="preserve">In den Anfangsjahren des Unternehmens wurde die Marke „SONA“ für Haushaltsprodukte wie Silberputzmittel verwendet. Für die Autopflegesparte entwickelten die Gründer daraus den Markennamen </w:t>
      </w:r>
      <w:r w:rsidR="004A58BC">
        <w:t>„</w:t>
      </w:r>
      <w:r w:rsidR="004A58BC" w:rsidRPr="004A58BC">
        <w:t>SONAX</w:t>
      </w:r>
      <w:r w:rsidR="004A58BC">
        <w:t>“</w:t>
      </w:r>
      <w:r w:rsidR="004A58BC" w:rsidRPr="004A58BC">
        <w:t xml:space="preserve"> mit dem Zusatz „</w:t>
      </w:r>
      <w:r w:rsidR="004A58BC">
        <w:t>X</w:t>
      </w:r>
      <w:r w:rsidR="004A58BC" w:rsidRPr="004A58BC">
        <w:t>“ als Synonym für „Wax“</w:t>
      </w:r>
      <w:r w:rsidR="00FE2B3B" w:rsidRPr="00F10ECE">
        <w:t xml:space="preserve">. So startete das Unternehmen 1950 in die Automobilpflegesparte. </w:t>
      </w:r>
    </w:p>
    <w:p w14:paraId="2B26EA88" w14:textId="58927CE1" w:rsidR="00450BD9" w:rsidRDefault="00FE2B3B" w:rsidP="00DB0B8F">
      <w:pPr>
        <w:pStyle w:val="Fliess"/>
        <w:spacing w:line="312" w:lineRule="auto"/>
      </w:pPr>
      <w:r>
        <w:t xml:space="preserve">Seitdem </w:t>
      </w:r>
      <w:r w:rsidR="00450BD9" w:rsidRPr="00450BD9">
        <w:t xml:space="preserve">hat sich </w:t>
      </w:r>
      <w:proofErr w:type="spellStart"/>
      <w:r>
        <w:t>Sonax</w:t>
      </w:r>
      <w:proofErr w:type="spellEnd"/>
      <w:r>
        <w:t xml:space="preserve"> </w:t>
      </w:r>
      <w:r w:rsidR="00450BD9" w:rsidRPr="00450BD9">
        <w:t xml:space="preserve">zur globalen Marke mit einem Umsatz von </w:t>
      </w:r>
      <w:r w:rsidR="0028500A">
        <w:t>mehr als</w:t>
      </w:r>
      <w:r w:rsidR="0028500A" w:rsidRPr="00450BD9">
        <w:t xml:space="preserve"> </w:t>
      </w:r>
      <w:r w:rsidR="00450BD9" w:rsidRPr="00450BD9">
        <w:t xml:space="preserve">147 Millionen Euro im Jahr 2023 entwickelt. </w:t>
      </w:r>
      <w:r w:rsidR="00450BD9" w:rsidRPr="00695F4C">
        <w:t xml:space="preserve">Der Exportanteil ist auf </w:t>
      </w:r>
      <w:r w:rsidR="00450BD9">
        <w:t xml:space="preserve">über 43 </w:t>
      </w:r>
      <w:r w:rsidR="00450BD9" w:rsidRPr="00695F4C">
        <w:t xml:space="preserve">Prozent </w:t>
      </w:r>
      <w:r w:rsidR="00450BD9">
        <w:t>gestiegen</w:t>
      </w:r>
      <w:r w:rsidR="00450BD9" w:rsidRPr="00695F4C">
        <w:t>.</w:t>
      </w:r>
      <w:r w:rsidR="00450BD9">
        <w:t xml:space="preserve"> </w:t>
      </w:r>
      <w:r w:rsidR="00BD4B36">
        <w:t xml:space="preserve">Heute beschäftigt </w:t>
      </w:r>
      <w:proofErr w:type="spellStart"/>
      <w:r w:rsidR="00BD4B36">
        <w:t>Sonax</w:t>
      </w:r>
      <w:proofErr w:type="spellEnd"/>
      <w:r w:rsidR="00BD4B36">
        <w:t xml:space="preserve"> </w:t>
      </w:r>
      <w:r w:rsidR="00BD4B36" w:rsidRPr="00C935DB">
        <w:t>rund 400 Mitarbeiterinnen und Mitarbeiter</w:t>
      </w:r>
      <w:r w:rsidR="00BD4B36">
        <w:t xml:space="preserve">. </w:t>
      </w:r>
      <w:proofErr w:type="spellStart"/>
      <w:r w:rsidR="00450BD9">
        <w:t>Sonax</w:t>
      </w:r>
      <w:proofErr w:type="spellEnd"/>
      <w:r w:rsidR="00450BD9">
        <w:t xml:space="preserve"> Produkte sind in ganz Europa und auf allen Kontinenten verfügbar</w:t>
      </w:r>
      <w:r w:rsidR="00BD4B36">
        <w:t xml:space="preserve"> – insgesamt in 110 Ländern</w:t>
      </w:r>
      <w:r w:rsidR="00450BD9">
        <w:t>. Damit ist d</w:t>
      </w:r>
      <w:r w:rsidR="00450BD9" w:rsidRPr="00F10ECE">
        <w:t xml:space="preserve">ie </w:t>
      </w:r>
      <w:proofErr w:type="spellStart"/>
      <w:r w:rsidR="00450BD9" w:rsidRPr="00F10ECE">
        <w:t>Sonax</w:t>
      </w:r>
      <w:proofErr w:type="spellEnd"/>
      <w:r w:rsidR="00450BD9" w:rsidRPr="00F10ECE">
        <w:t xml:space="preserve"> GmbH der umsatzstärkste Zweig der Unternehmensgruppe Hoffmann</w:t>
      </w:r>
      <w:r>
        <w:t>. Zu dieser gehört au</w:t>
      </w:r>
      <w:r w:rsidR="00BD4B36">
        <w:t xml:space="preserve">ch </w:t>
      </w:r>
      <w:r w:rsidR="00450BD9" w:rsidRPr="00F10ECE">
        <w:t>die Hoffmann Mineral GmbH</w:t>
      </w:r>
      <w:r w:rsidR="00BD4B36">
        <w:t xml:space="preserve">, </w:t>
      </w:r>
      <w:r>
        <w:t>die</w:t>
      </w:r>
      <w:r w:rsidR="00BD4B36">
        <w:t xml:space="preserve"> </w:t>
      </w:r>
      <w:r w:rsidR="00450BD9" w:rsidRPr="00F10ECE">
        <w:t>Kieselerde abbaut</w:t>
      </w:r>
      <w:r w:rsidR="00BD4B36">
        <w:t xml:space="preserve"> </w:t>
      </w:r>
      <w:r w:rsidR="00450BD9" w:rsidRPr="00F10ECE">
        <w:t>und veredelt</w:t>
      </w:r>
      <w:r>
        <w:t xml:space="preserve"> – ein Geschäft, dass bereits 1903 durch </w:t>
      </w:r>
      <w:r w:rsidR="00035D34">
        <w:t xml:space="preserve">die </w:t>
      </w:r>
      <w:r>
        <w:t>Gründer der Unternehmerfamilie Hoffmann aus der Taufe gehoben wurde.</w:t>
      </w:r>
      <w:r w:rsidR="00BD4B36">
        <w:t xml:space="preserve"> Ein weiterer Geschäftsbereich der Gruppe ist die</w:t>
      </w:r>
      <w:r w:rsidR="00450BD9" w:rsidRPr="00F10ECE">
        <w:t xml:space="preserve"> Duro Druck GmbH, die sich als Etikettendruckerei erfolgreich im Markt bewegt.</w:t>
      </w:r>
      <w:r w:rsidR="00450BD9" w:rsidRPr="00C33ABA">
        <w:t xml:space="preserve"> </w:t>
      </w:r>
    </w:p>
    <w:p w14:paraId="5AE0D8FD" w14:textId="1137EFBD" w:rsidR="00DB0B8F" w:rsidRPr="00DB0B8F" w:rsidRDefault="00DB0B8F" w:rsidP="00DB0B8F">
      <w:pPr>
        <w:pStyle w:val="Fliess"/>
        <w:spacing w:line="312" w:lineRule="auto"/>
      </w:pPr>
      <w:r w:rsidRPr="00695F4C">
        <w:t xml:space="preserve">Mitte der </w:t>
      </w:r>
      <w:r w:rsidR="007D01CC">
        <w:t>19</w:t>
      </w:r>
      <w:r w:rsidRPr="00695F4C">
        <w:t>80er</w:t>
      </w:r>
      <w:r w:rsidR="00D96D4D">
        <w:t xml:space="preserve"> </w:t>
      </w:r>
      <w:r w:rsidRPr="00695F4C">
        <w:t>Jahre begannen die Neuburger,</w:t>
      </w:r>
      <w:r w:rsidR="00186F65">
        <w:t xml:space="preserve"> </w:t>
      </w:r>
      <w:proofErr w:type="spellStart"/>
      <w:r>
        <w:t>Sonax</w:t>
      </w:r>
      <w:proofErr w:type="spellEnd"/>
      <w:r>
        <w:t xml:space="preserve"> mit dem heutigen Schriftzug in roten großen Lettern</w:t>
      </w:r>
      <w:r w:rsidR="007D01CC">
        <w:t>,</w:t>
      </w:r>
      <w:r>
        <w:t xml:space="preserve"> </w:t>
      </w:r>
      <w:r w:rsidRPr="00695F4C">
        <w:t>zielgerichtet als Premium-</w:t>
      </w:r>
      <w:r>
        <w:t>Dachmarke</w:t>
      </w:r>
      <w:r w:rsidRPr="00695F4C">
        <w:t xml:space="preserve"> für das Auto aufzubauen. </w:t>
      </w:r>
      <w:r w:rsidR="00450BD9">
        <w:t>D</w:t>
      </w:r>
      <w:r w:rsidR="006364DE">
        <w:t xml:space="preserve">as </w:t>
      </w:r>
      <w:r>
        <w:t xml:space="preserve">Produktprogramm </w:t>
      </w:r>
      <w:r w:rsidR="00450BD9">
        <w:t xml:space="preserve">wurde </w:t>
      </w:r>
      <w:r w:rsidR="007D01CC">
        <w:t xml:space="preserve">seitdem </w:t>
      </w:r>
      <w:r>
        <w:lastRenderedPageBreak/>
        <w:t>permanent ausgebaut</w:t>
      </w:r>
      <w:r w:rsidR="007D01CC">
        <w:t xml:space="preserve"> und weiterentwickelt. Das</w:t>
      </w:r>
      <w:r w:rsidRPr="00695F4C">
        <w:t xml:space="preserve"> einprägsame Markenbild, Werbung und </w:t>
      </w:r>
      <w:r>
        <w:t>Motorsport</w:t>
      </w:r>
      <w:r w:rsidR="00D96D4D">
        <w:t>-S</w:t>
      </w:r>
      <w:r w:rsidRPr="00695F4C">
        <w:t>ponsoring</w:t>
      </w:r>
      <w:r w:rsidR="00C3718A">
        <w:t xml:space="preserve"> – </w:t>
      </w:r>
      <w:r>
        <w:t>etwa in der Formel</w:t>
      </w:r>
      <w:r w:rsidR="00FD3858">
        <w:t xml:space="preserve"> </w:t>
      </w:r>
      <w:r>
        <w:t>1 oder der DTM</w:t>
      </w:r>
      <w:r w:rsidR="00C3718A">
        <w:t xml:space="preserve"> –</w:t>
      </w:r>
      <w:r w:rsidR="007D01CC">
        <w:t xml:space="preserve"> </w:t>
      </w:r>
      <w:r w:rsidRPr="00695F4C">
        <w:t>verhalfen zu immer größerer Bekanntheit</w:t>
      </w:r>
      <w:r>
        <w:t xml:space="preserve">. </w:t>
      </w:r>
      <w:r w:rsidR="008008DD">
        <w:t xml:space="preserve">Das </w:t>
      </w:r>
      <w:r w:rsidR="008008DD" w:rsidRPr="00CF024B">
        <w:t xml:space="preserve">Feedback und die positiven Erfahrungen </w:t>
      </w:r>
      <w:r w:rsidR="00C33ABA">
        <w:t>aller</w:t>
      </w:r>
      <w:r w:rsidR="008008DD" w:rsidRPr="00CF024B">
        <w:t xml:space="preserve"> Kunden</w:t>
      </w:r>
      <w:r w:rsidR="0044519A">
        <w:t>,</w:t>
      </w:r>
      <w:r w:rsidR="00450BD9">
        <w:t xml:space="preserve"> ganz </w:t>
      </w:r>
      <w:proofErr w:type="gramStart"/>
      <w:r w:rsidR="00450BD9">
        <w:t>gleich</w:t>
      </w:r>
      <w:proofErr w:type="gramEnd"/>
      <w:r w:rsidR="00450BD9" w:rsidRPr="00CF024B">
        <w:t xml:space="preserve"> </w:t>
      </w:r>
      <w:r w:rsidR="008008DD" w:rsidRPr="00CF024B">
        <w:t>ob Profi oder Hobbyanwender, Branchen</w:t>
      </w:r>
      <w:r w:rsidR="008008DD">
        <w:t>kenner</w:t>
      </w:r>
      <w:r w:rsidR="008008DD" w:rsidRPr="00CF024B">
        <w:t xml:space="preserve"> oder Motorsport-Ikone</w:t>
      </w:r>
      <w:r w:rsidR="0044519A">
        <w:t>,</w:t>
      </w:r>
      <w:r w:rsidR="00450BD9">
        <w:t xml:space="preserve"> </w:t>
      </w:r>
      <w:r w:rsidR="00C33ABA" w:rsidRPr="00CF024B">
        <w:t xml:space="preserve">haben der Marke </w:t>
      </w:r>
      <w:proofErr w:type="spellStart"/>
      <w:r w:rsidR="00C33ABA" w:rsidRPr="00CF024B">
        <w:t>Sonax</w:t>
      </w:r>
      <w:proofErr w:type="spellEnd"/>
      <w:r w:rsidR="00C33ABA" w:rsidRPr="00CF024B">
        <w:t xml:space="preserve"> über Jahrzehnte Erfolg gebracht</w:t>
      </w:r>
      <w:r w:rsidR="006364DE">
        <w:t xml:space="preserve">. </w:t>
      </w:r>
      <w:r w:rsidR="007109D2">
        <w:t xml:space="preserve">Bestätigt wurde dieser Erfolg immer wieder durch herausragende </w:t>
      </w:r>
      <w:r w:rsidR="00450BD9">
        <w:t>Auszeichnungen</w:t>
      </w:r>
      <w:r w:rsidR="007109D2">
        <w:t xml:space="preserve"> in unabhängigen Produkttests und Leserwahlen.</w:t>
      </w:r>
    </w:p>
    <w:p w14:paraId="346A6DA8" w14:textId="30EE16B8" w:rsidR="00127BB2" w:rsidRPr="003A0965" w:rsidRDefault="00127BB2" w:rsidP="00127BB2">
      <w:pPr>
        <w:pStyle w:val="headlineneu"/>
        <w:spacing w:line="360" w:lineRule="auto"/>
        <w:rPr>
          <w:b/>
          <w:sz w:val="23"/>
        </w:rPr>
      </w:pPr>
      <w:r w:rsidRPr="003A0965">
        <w:rPr>
          <w:b/>
          <w:sz w:val="23"/>
        </w:rPr>
        <w:t>„</w:t>
      </w:r>
      <w:r>
        <w:rPr>
          <w:b/>
          <w:sz w:val="23"/>
        </w:rPr>
        <w:t>M</w:t>
      </w:r>
      <w:r w:rsidRPr="003A0965">
        <w:rPr>
          <w:b/>
          <w:sz w:val="23"/>
        </w:rPr>
        <w:t>ade in Germany“ – auf Wachstum ausgerichtet</w:t>
      </w:r>
    </w:p>
    <w:p w14:paraId="6FBACCC3" w14:textId="4A048BCD" w:rsidR="00DB0B8F" w:rsidRDefault="006364DE" w:rsidP="00127BB2">
      <w:pPr>
        <w:pStyle w:val="Fliess"/>
        <w:spacing w:line="360" w:lineRule="auto"/>
      </w:pPr>
      <w:r>
        <w:t xml:space="preserve">Die beachtliche Historie, die hinter den roten Lettern steht, </w:t>
      </w:r>
      <w:r w:rsidR="00127BB2" w:rsidRPr="00695F4C">
        <w:t xml:space="preserve">wird </w:t>
      </w:r>
      <w:r>
        <w:t xml:space="preserve">heute </w:t>
      </w:r>
      <w:r w:rsidR="007109D2" w:rsidRPr="00695F4C">
        <w:t>insbesondere</w:t>
      </w:r>
      <w:r w:rsidRPr="00695F4C">
        <w:t xml:space="preserve"> </w:t>
      </w:r>
      <w:r w:rsidR="00127BB2" w:rsidRPr="00695F4C">
        <w:t xml:space="preserve">von umfangreichen Expansionsaktivitäten begleitet. </w:t>
      </w:r>
      <w:r w:rsidR="006511EC">
        <w:t>D</w:t>
      </w:r>
      <w:r w:rsidR="00127BB2" w:rsidRPr="00695F4C">
        <w:t xml:space="preserve">as neue und großzügige Empfangs- und Verwaltungsgebäude mit </w:t>
      </w:r>
      <w:r w:rsidR="00FD3858">
        <w:t>repräsentativen</w:t>
      </w:r>
      <w:r w:rsidR="00FD3858" w:rsidRPr="00695F4C">
        <w:t xml:space="preserve"> </w:t>
      </w:r>
      <w:r w:rsidR="00FD3858">
        <w:t>R</w:t>
      </w:r>
      <w:r w:rsidR="00127BB2" w:rsidRPr="00695F4C">
        <w:t>äumlichkeiten</w:t>
      </w:r>
      <w:r w:rsidR="00FD3858">
        <w:t xml:space="preserve"> für die Fahrzeugaufbereitung</w:t>
      </w:r>
      <w:r w:rsidR="00127BB2" w:rsidRPr="00695F4C">
        <w:t xml:space="preserve"> </w:t>
      </w:r>
      <w:r w:rsidR="006511EC">
        <w:t>ist längst zum</w:t>
      </w:r>
      <w:r w:rsidR="00127BB2">
        <w:t xml:space="preserve"> Aushängeschild </w:t>
      </w:r>
      <w:r w:rsidR="00127BB2" w:rsidRPr="00695F4C">
        <w:t xml:space="preserve">des Unternehmens an der Münchener Straße geworden. </w:t>
      </w:r>
      <w:r w:rsidR="00C3718A">
        <w:t>Für die</w:t>
      </w:r>
      <w:r w:rsidR="007109D2">
        <w:t xml:space="preserve"> </w:t>
      </w:r>
      <w:r w:rsidR="00FD3858">
        <w:t>permanenten</w:t>
      </w:r>
      <w:r w:rsidR="00FD3858" w:rsidRPr="00695F4C">
        <w:t xml:space="preserve"> </w:t>
      </w:r>
      <w:r w:rsidR="00127BB2" w:rsidRPr="00695F4C">
        <w:t xml:space="preserve">Forschungs- und Entwicklungsaktivitäten </w:t>
      </w:r>
      <w:r w:rsidR="007109D2">
        <w:t>wurde</w:t>
      </w:r>
      <w:r w:rsidR="00C3718A">
        <w:t xml:space="preserve"> </w:t>
      </w:r>
      <w:r w:rsidR="007109D2" w:rsidRPr="00695F4C">
        <w:t>ein</w:t>
      </w:r>
      <w:r w:rsidR="00C3718A">
        <w:t xml:space="preserve"> </w:t>
      </w:r>
      <w:r w:rsidR="00FD3858">
        <w:t>modernes</w:t>
      </w:r>
      <w:r w:rsidR="00FD3858" w:rsidRPr="00695F4C">
        <w:t xml:space="preserve"> </w:t>
      </w:r>
      <w:r w:rsidR="007109D2" w:rsidRPr="00695F4C">
        <w:t>Zentrum</w:t>
      </w:r>
      <w:r w:rsidR="00C3718A">
        <w:t xml:space="preserve"> </w:t>
      </w:r>
      <w:r w:rsidR="007109D2" w:rsidRPr="00695F4C">
        <w:t xml:space="preserve">für Anwendungstechnik </w:t>
      </w:r>
      <w:r w:rsidR="00C3718A">
        <w:t>errichtet</w:t>
      </w:r>
      <w:r w:rsidR="00127BB2" w:rsidRPr="00695F4C">
        <w:t xml:space="preserve">. </w:t>
      </w:r>
    </w:p>
    <w:p w14:paraId="106DBDAD" w14:textId="426AB040" w:rsidR="00DB0B8F" w:rsidRDefault="00127BB2" w:rsidP="00127BB2">
      <w:pPr>
        <w:pStyle w:val="Fliess"/>
        <w:spacing w:line="360" w:lineRule="auto"/>
      </w:pPr>
      <w:r w:rsidRPr="00695F4C">
        <w:t xml:space="preserve">Mit </w:t>
      </w:r>
      <w:r>
        <w:t xml:space="preserve">Investitionen im </w:t>
      </w:r>
      <w:r w:rsidR="00D96D4D">
        <w:t xml:space="preserve">oberen </w:t>
      </w:r>
      <w:r>
        <w:t xml:space="preserve">zweistelligen Millionenbereich </w:t>
      </w:r>
      <w:r w:rsidR="00C468F1">
        <w:t xml:space="preserve">werden </w:t>
      </w:r>
      <w:r w:rsidR="00D96D4D">
        <w:t>Schritt für Schritt</w:t>
      </w:r>
      <w:r>
        <w:t xml:space="preserve"> die Produktions- und Logistikkapazitäten </w:t>
      </w:r>
      <w:r w:rsidR="006511EC">
        <w:t xml:space="preserve">nicht nur </w:t>
      </w:r>
      <w:r>
        <w:t>am Neuburger Stammsitz deutlich ausgebaut.</w:t>
      </w:r>
      <w:r w:rsidR="006511EC">
        <w:t xml:space="preserve"> Im </w:t>
      </w:r>
      <w:r>
        <w:t>nah</w:t>
      </w:r>
      <w:r w:rsidR="00D96D4D">
        <w:t>e</w:t>
      </w:r>
      <w:r>
        <w:t>gelegenen</w:t>
      </w:r>
      <w:r w:rsidRPr="00620361">
        <w:t xml:space="preserve"> </w:t>
      </w:r>
      <w:r w:rsidR="00C468F1">
        <w:t xml:space="preserve">Ort </w:t>
      </w:r>
      <w:r w:rsidRPr="00620361">
        <w:t xml:space="preserve">Oberhausen </w:t>
      </w:r>
      <w:r w:rsidR="006511EC">
        <w:t xml:space="preserve">wurde </w:t>
      </w:r>
      <w:r w:rsidR="00C468F1">
        <w:t xml:space="preserve">zunächst </w:t>
      </w:r>
      <w:r w:rsidR="006511EC">
        <w:t xml:space="preserve">ein </w:t>
      </w:r>
      <w:r w:rsidR="00C468F1">
        <w:t>großer</w:t>
      </w:r>
      <w:r w:rsidR="00C468F1" w:rsidRPr="00620361">
        <w:t xml:space="preserve"> </w:t>
      </w:r>
      <w:r>
        <w:t>Logistik-Standort</w:t>
      </w:r>
      <w:r w:rsidR="006511EC">
        <w:t xml:space="preserve"> errichtet, der </w:t>
      </w:r>
      <w:r>
        <w:t>202</w:t>
      </w:r>
      <w:r w:rsidR="006511EC">
        <w:t xml:space="preserve">4 in Betrieb </w:t>
      </w:r>
      <w:r w:rsidR="00CF024B">
        <w:t>genommen wurde</w:t>
      </w:r>
      <w:r w:rsidR="00730AF6">
        <w:t xml:space="preserve">. </w:t>
      </w:r>
      <w:r w:rsidR="00BD4B36">
        <w:t xml:space="preserve">Mit </w:t>
      </w:r>
      <w:r w:rsidR="00C468F1">
        <w:t>dem Aufbau einer zweiten Produktion</w:t>
      </w:r>
      <w:r w:rsidR="00BD4B36">
        <w:t xml:space="preserve"> verfolgt das Unternehmen </w:t>
      </w:r>
      <w:r w:rsidR="00C468F1">
        <w:t xml:space="preserve">dort </w:t>
      </w:r>
      <w:r w:rsidR="00BD4B36">
        <w:t xml:space="preserve">eine ehrgeizige </w:t>
      </w:r>
      <w:r w:rsidR="00C468F1">
        <w:t>Wachstumsstrategie</w:t>
      </w:r>
      <w:r w:rsidR="00C468F1" w:rsidRPr="00450BD9">
        <w:t xml:space="preserve"> </w:t>
      </w:r>
      <w:r w:rsidR="00BD4B36">
        <w:t>und treibt die</w:t>
      </w:r>
      <w:r w:rsidR="00730AF6" w:rsidRPr="00450BD9">
        <w:t xml:space="preserve"> </w:t>
      </w:r>
      <w:r w:rsidR="00C468F1">
        <w:t xml:space="preserve">Nachhaltigkeit und </w:t>
      </w:r>
      <w:r w:rsidR="00730AF6" w:rsidRPr="00450BD9">
        <w:t>Digitalisierung</w:t>
      </w:r>
      <w:r w:rsidR="00BD4B36">
        <w:t xml:space="preserve"> mit großen Schritten </w:t>
      </w:r>
      <w:r w:rsidR="00BD4B36">
        <w:lastRenderedPageBreak/>
        <w:t>voran</w:t>
      </w:r>
      <w:r w:rsidR="00730AF6">
        <w:t>.</w:t>
      </w:r>
      <w:r w:rsidR="00BD4B36">
        <w:t xml:space="preserve"> </w:t>
      </w:r>
      <w:r w:rsidR="00DB0B8F">
        <w:t xml:space="preserve">Damit stellt sich </w:t>
      </w:r>
      <w:r w:rsidR="004C7013">
        <w:t>das Unternehmen</w:t>
      </w:r>
      <w:r w:rsidR="00DB0B8F">
        <w:t xml:space="preserve"> den globalen Anforderungen mit hoher Standortverbundenheit, wie </w:t>
      </w:r>
      <w:r w:rsidR="00232E1E">
        <w:t>Manfred Hoffmann</w:t>
      </w:r>
      <w:r w:rsidR="00DB0B8F">
        <w:t xml:space="preserve"> betont: „</w:t>
      </w:r>
      <w:r w:rsidR="004C7013">
        <w:t>Wir stehen nicht nur zum Standort Deutschland und fühlen uns dem Qualitätsversprechen ‚</w:t>
      </w:r>
      <w:r w:rsidR="00186F65">
        <w:t>Made</w:t>
      </w:r>
      <w:r w:rsidR="004C7013">
        <w:t xml:space="preserve"> in Germany‘ sehr verbunden. </w:t>
      </w:r>
      <w:r w:rsidR="00DB0B8F">
        <w:t>Wir fühlen uns wohl in Neuburg</w:t>
      </w:r>
      <w:r w:rsidR="004C7013">
        <w:t xml:space="preserve"> und Umgebung</w:t>
      </w:r>
      <w:r w:rsidR="00DB0B8F">
        <w:t xml:space="preserve">, die </w:t>
      </w:r>
      <w:r w:rsidR="004C7013">
        <w:t>Region</w:t>
      </w:r>
      <w:r w:rsidR="00DB0B8F">
        <w:t xml:space="preserve"> ist unsere Basis</w:t>
      </w:r>
      <w:r w:rsidR="004C7013">
        <w:t xml:space="preserve"> und ein Teil von uns.</w:t>
      </w:r>
      <w:r w:rsidR="00DB0B8F">
        <w:t>“</w:t>
      </w:r>
      <w:r w:rsidR="00730AF6">
        <w:t xml:space="preserve"> </w:t>
      </w:r>
    </w:p>
    <w:p w14:paraId="5095BB3B" w14:textId="77777777" w:rsidR="00DB0B8F" w:rsidRDefault="00DB0B8F" w:rsidP="00DB0B8F">
      <w:pPr>
        <w:pStyle w:val="Fliess"/>
        <w:spacing w:line="312" w:lineRule="auto"/>
        <w:rPr>
          <w:b/>
          <w:bCs/>
        </w:rPr>
      </w:pPr>
      <w:r>
        <w:t>„</w:t>
      </w:r>
      <w:r>
        <w:rPr>
          <w:b/>
          <w:bCs/>
        </w:rPr>
        <w:t>Bereit für alles, was kommt“</w:t>
      </w:r>
    </w:p>
    <w:p w14:paraId="209473C2" w14:textId="11F864B0" w:rsidR="00730AF6" w:rsidRDefault="00342CA6" w:rsidP="00730AF6">
      <w:pPr>
        <w:pStyle w:val="Fliess"/>
        <w:spacing w:line="360" w:lineRule="auto"/>
      </w:pPr>
      <w:r>
        <w:t>Hinter den ehrgeizigen Zielen</w:t>
      </w:r>
      <w:r w:rsidR="00CF024B" w:rsidRPr="00CF024B">
        <w:t>, so Manfred Hoffmann</w:t>
      </w:r>
      <w:r w:rsidR="00FD3858">
        <w:t>,</w:t>
      </w:r>
      <w:r w:rsidR="00CF024B" w:rsidRPr="00CF024B">
        <w:t xml:space="preserve"> steh</w:t>
      </w:r>
      <w:r>
        <w:t>e</w:t>
      </w:r>
      <w:r w:rsidR="00CF024B" w:rsidRPr="00CF024B">
        <w:t xml:space="preserve"> ein leistungsstarkes Team aus hochqualifizierten und motivierten Mitarbeite</w:t>
      </w:r>
      <w:r w:rsidR="00D96D4D">
        <w:t>rinnen und Mitarbeiter</w:t>
      </w:r>
      <w:r w:rsidR="00BA57FE">
        <w:t>n</w:t>
      </w:r>
      <w:r w:rsidR="00CF024B" w:rsidRPr="00CF024B">
        <w:t xml:space="preserve">: „Viele junge Talente bringen neue und spannende Impulse in Marketing, Forschung &amp; Entwicklung und andere Unternehmensbereiche ein. Gemeinsam mit den erfahreneren Kolleginnen und Kollegen schreiben wir ein neues Kapitel der Erfolgsgeschichte von </w:t>
      </w:r>
      <w:proofErr w:type="spellStart"/>
      <w:r w:rsidR="00CF024B" w:rsidRPr="00CF024B">
        <w:t>Sonax</w:t>
      </w:r>
      <w:proofErr w:type="spellEnd"/>
      <w:r w:rsidR="00730AF6">
        <w:t>.“</w:t>
      </w:r>
    </w:p>
    <w:p w14:paraId="12B9AEE4" w14:textId="7CE3842C" w:rsidR="002F7600" w:rsidRDefault="00730AF6" w:rsidP="00232E1E">
      <w:pPr>
        <w:pStyle w:val="Fliess"/>
        <w:spacing w:line="312" w:lineRule="auto"/>
      </w:pPr>
      <w:r>
        <w:t>„</w:t>
      </w:r>
      <w:r w:rsidR="00CF024B" w:rsidRPr="00CF024B">
        <w:t xml:space="preserve">Ich bin sehr stolz darauf, wie dynamisch und </w:t>
      </w:r>
      <w:r w:rsidR="00EA4A09">
        <w:t>selbstbewusst</w:t>
      </w:r>
      <w:r w:rsidR="00EA4A09" w:rsidRPr="00CF024B">
        <w:t xml:space="preserve"> </w:t>
      </w:r>
      <w:proofErr w:type="spellStart"/>
      <w:r w:rsidR="00CF024B" w:rsidRPr="00CF024B">
        <w:t>Sonax</w:t>
      </w:r>
      <w:proofErr w:type="spellEnd"/>
      <w:r w:rsidR="00CF024B" w:rsidRPr="00CF024B">
        <w:t xml:space="preserve"> das 75-jährige Markenbestehen </w:t>
      </w:r>
      <w:r w:rsidR="00342CA6">
        <w:t>zelebriert</w:t>
      </w:r>
      <w:r w:rsidR="00CF024B" w:rsidRPr="00CF024B">
        <w:t xml:space="preserve"> – mit Enthusiasmus</w:t>
      </w:r>
      <w:r w:rsidR="002F7600">
        <w:t xml:space="preserve"> </w:t>
      </w:r>
      <w:r w:rsidR="00CF024B" w:rsidRPr="00CF024B">
        <w:t>und einem modernen und zukunftsorientierten Markenauftritt. Das ist es, was unseren Leitgedanken „</w:t>
      </w:r>
      <w:r w:rsidR="00FD3858">
        <w:t>B</w:t>
      </w:r>
      <w:r w:rsidR="00CF024B" w:rsidRPr="00CF024B">
        <w:t>ereit für alles, was kommt</w:t>
      </w:r>
      <w:r w:rsidR="00EA4A09">
        <w:t>.</w:t>
      </w:r>
      <w:r w:rsidR="00CF024B" w:rsidRPr="00CF024B">
        <w:t xml:space="preserve">“ überzeugend zum Ausdruck bringt.“ </w:t>
      </w:r>
      <w:r w:rsidR="00D96D4D">
        <w:t xml:space="preserve">Der </w:t>
      </w:r>
      <w:r w:rsidR="00FD3858">
        <w:t>j</w:t>
      </w:r>
      <w:r w:rsidR="0062721A" w:rsidRPr="00CF024B">
        <w:t>unge</w:t>
      </w:r>
      <w:r w:rsidR="0062721A">
        <w:t xml:space="preserve"> </w:t>
      </w:r>
      <w:r w:rsidR="0062721A" w:rsidRPr="00CF024B">
        <w:t>und dynamische</w:t>
      </w:r>
      <w:r w:rsidR="0062721A">
        <w:t xml:space="preserve"> </w:t>
      </w:r>
      <w:r w:rsidR="0062721A" w:rsidRPr="00CF024B">
        <w:t xml:space="preserve">Markenauftritt </w:t>
      </w:r>
      <w:r w:rsidR="0062721A">
        <w:t xml:space="preserve">des Unternehmens und das </w:t>
      </w:r>
      <w:r w:rsidR="00CF024B" w:rsidRPr="00CF024B">
        <w:t xml:space="preserve">unverwechselbare Produktdesign </w:t>
      </w:r>
      <w:r w:rsidR="0062721A">
        <w:t>sorgen in vielen Produktbereichen für Aufmerksamkeit</w:t>
      </w:r>
      <w:r w:rsidR="00CF024B" w:rsidRPr="00CF024B">
        <w:t xml:space="preserve">. </w:t>
      </w:r>
      <w:r w:rsidR="007A4383">
        <w:t>D</w:t>
      </w:r>
      <w:r w:rsidR="00D96D4D">
        <w:t xml:space="preserve">ie </w:t>
      </w:r>
      <w:r w:rsidR="00BA57FE">
        <w:t xml:space="preserve">bewährte </w:t>
      </w:r>
      <w:r w:rsidR="00D96D4D">
        <w:t xml:space="preserve">Marke </w:t>
      </w:r>
      <w:r w:rsidR="007A4383">
        <w:t xml:space="preserve">genießt </w:t>
      </w:r>
      <w:r w:rsidR="00D96D4D">
        <w:t xml:space="preserve">nach wie vor hohes Ansehen bei Stammverwendern, spricht aber auch </w:t>
      </w:r>
      <w:r w:rsidR="00450BD9">
        <w:t>mit</w:t>
      </w:r>
      <w:r w:rsidR="00450BD9" w:rsidRPr="00CF024B">
        <w:t xml:space="preserve"> Kreativität, Know-how </w:t>
      </w:r>
      <w:r>
        <w:t xml:space="preserve">auf allen Medienplattformen </w:t>
      </w:r>
      <w:r w:rsidR="00D96D4D">
        <w:t>neue und junge Zielgruppen an</w:t>
      </w:r>
      <w:r w:rsidR="007A4383">
        <w:t xml:space="preserve">, die sich für die Pflege und Werterhaltung von Fahrzeugen </w:t>
      </w:r>
      <w:r w:rsidR="00BA57FE">
        <w:t>begeistern.</w:t>
      </w:r>
      <w:r w:rsidR="00D96D4D">
        <w:t xml:space="preserve"> </w:t>
      </w:r>
    </w:p>
    <w:p w14:paraId="34B6DBA4" w14:textId="34906E20" w:rsidR="00232E1E" w:rsidRPr="00F27BBD" w:rsidRDefault="00232E1E" w:rsidP="00232E1E">
      <w:pPr>
        <w:pStyle w:val="Fliess"/>
        <w:spacing w:line="312" w:lineRule="auto"/>
        <w:rPr>
          <w:iCs/>
        </w:rPr>
      </w:pPr>
      <w:r>
        <w:lastRenderedPageBreak/>
        <w:t>D</w:t>
      </w:r>
      <w:r w:rsidR="00EA4A09">
        <w:t>ie</w:t>
      </w:r>
      <w:r>
        <w:t xml:space="preserve"> hohe </w:t>
      </w:r>
      <w:r w:rsidR="00EA4A09">
        <w:t xml:space="preserve">Zuneigung </w:t>
      </w:r>
      <w:r>
        <w:t xml:space="preserve">und die Begeisterung, so </w:t>
      </w:r>
      <w:r w:rsidRPr="00CF024B">
        <w:t>Manfred Hoffmann</w:t>
      </w:r>
      <w:r>
        <w:t xml:space="preserve">, sei </w:t>
      </w:r>
      <w:r w:rsidR="00EA4A09">
        <w:t>natürlich</w:t>
      </w:r>
      <w:r w:rsidR="005D6277">
        <w:t xml:space="preserve"> </w:t>
      </w:r>
      <w:r>
        <w:t>dem Engagement der</w:t>
      </w:r>
      <w:r w:rsidRPr="00CF024B">
        <w:t xml:space="preserve"> </w:t>
      </w:r>
      <w:r w:rsidR="00EA4A09">
        <w:t xml:space="preserve">Menschen bei </w:t>
      </w:r>
      <w:proofErr w:type="spellStart"/>
      <w:r w:rsidR="00EA4A09">
        <w:t>Sonax</w:t>
      </w:r>
      <w:proofErr w:type="spellEnd"/>
      <w:r>
        <w:t xml:space="preserve"> zu verdanken</w:t>
      </w:r>
      <w:r w:rsidR="005D6277">
        <w:t xml:space="preserve">. Daher </w:t>
      </w:r>
      <w:r w:rsidR="00B639EC">
        <w:t xml:space="preserve">sind schon die Vorbereitungen für </w:t>
      </w:r>
      <w:r w:rsidR="005D6277">
        <w:t xml:space="preserve">ein </w:t>
      </w:r>
      <w:r w:rsidR="00B639EC">
        <w:t>Sommerf</w:t>
      </w:r>
      <w:r>
        <w:t>est</w:t>
      </w:r>
      <w:r w:rsidR="005D6277">
        <w:t xml:space="preserve"> </w:t>
      </w:r>
      <w:r w:rsidR="00C42297">
        <w:t>i</w:t>
      </w:r>
      <w:r w:rsidR="00B639EC">
        <w:t>m Gange</w:t>
      </w:r>
      <w:r w:rsidR="005D6277">
        <w:t>, i</w:t>
      </w:r>
      <w:r w:rsidR="00C42297">
        <w:t>n</w:t>
      </w:r>
      <w:r w:rsidR="005D6277">
        <w:t xml:space="preserve"> </w:t>
      </w:r>
      <w:r w:rsidR="00C42297">
        <w:t xml:space="preserve">dessen </w:t>
      </w:r>
      <w:r w:rsidR="005D6277">
        <w:t>Rahmen das Jubiläum gemeinsam mit</w:t>
      </w:r>
      <w:r w:rsidR="00B639EC">
        <w:t xml:space="preserve"> allen Mitarbeitenden </w:t>
      </w:r>
      <w:r w:rsidR="005D6277">
        <w:t>gefeiert</w:t>
      </w:r>
      <w:r>
        <w:t xml:space="preserve"> wird.</w:t>
      </w:r>
    </w:p>
    <w:p w14:paraId="74236D2C" w14:textId="00682515" w:rsidR="005D6277" w:rsidRDefault="009C28EF" w:rsidP="00BD4B36">
      <w:pPr>
        <w:pStyle w:val="Fliess"/>
        <w:spacing w:line="312" w:lineRule="auto"/>
      </w:pPr>
      <w:ins w:id="0" w:author="Andre Preiss" w:date="2024-10-11T16:45:00Z">
        <w:r>
          <w:rPr>
            <w:noProof/>
          </w:rPr>
          <w:pict w14:anchorId="659F51C4">
            <v:rect id="_x0000_i1025" alt="" style="width:47.65pt;height:.05pt;mso-width-percent:0;mso-height-percent:0;mso-width-percent:0;mso-height-percent:0" o:hrpct="105" o:hralign="center" o:hrstd="t" o:hr="t" fillcolor="#a0a0a0" stroked="f"/>
          </w:pict>
        </w:r>
      </w:ins>
    </w:p>
    <w:p w14:paraId="6F403B6F" w14:textId="77777777" w:rsidR="00127BB2" w:rsidRDefault="00127BB2" w:rsidP="002F7600">
      <w:pPr>
        <w:pStyle w:val="Fliess"/>
        <w:spacing w:line="312" w:lineRule="auto"/>
        <w:rPr>
          <w:rFonts w:eastAsia="ヒラギノ角ゴ Pro W3"/>
          <w:i/>
          <w:sz w:val="16"/>
        </w:rPr>
      </w:pPr>
      <w:r>
        <w:rPr>
          <w:rFonts w:eastAsia="ヒラギノ角ゴ Pro W3"/>
          <w:i/>
          <w:sz w:val="16"/>
        </w:rPr>
        <w:t>Fotos:</w:t>
      </w:r>
    </w:p>
    <w:p w14:paraId="18762A0A" w14:textId="77777777" w:rsidR="00C93010" w:rsidRDefault="00C93010" w:rsidP="00C93010">
      <w:pPr>
        <w:pStyle w:val="Fliess"/>
        <w:spacing w:line="360" w:lineRule="exact"/>
        <w:rPr>
          <w:rFonts w:eastAsia="ヒラギノ角ゴ Pro W3"/>
          <w:i/>
          <w:sz w:val="16"/>
        </w:rPr>
      </w:pPr>
      <w:r>
        <w:rPr>
          <w:rFonts w:eastAsia="ヒラギノ角ゴ Pro W3"/>
          <w:i/>
          <w:sz w:val="16"/>
        </w:rPr>
        <w:t>(</w:t>
      </w:r>
      <w:r w:rsidRPr="00445C92">
        <w:rPr>
          <w:rFonts w:eastAsia="ヒラギノ角ゴ Pro W3"/>
          <w:i/>
          <w:sz w:val="16"/>
        </w:rPr>
        <w:t>SX_TOWER_80er.jpg</w:t>
      </w:r>
      <w:r>
        <w:rPr>
          <w:rFonts w:eastAsia="ヒラギノ角ゴ Pro W3"/>
          <w:i/>
          <w:sz w:val="16"/>
        </w:rPr>
        <w:t xml:space="preserve">) </w:t>
      </w:r>
      <w:r>
        <w:rPr>
          <w:rFonts w:eastAsia="ヒラギノ角ゴ Pro W3"/>
          <w:i/>
          <w:sz w:val="16"/>
        </w:rPr>
        <w:br/>
      </w:r>
      <w:r w:rsidRPr="00445C92">
        <w:rPr>
          <w:rFonts w:eastAsia="ヒラギノ角ゴ Pro W3"/>
          <w:i/>
          <w:sz w:val="16"/>
        </w:rPr>
        <w:t>Mitte der 1980er Jahre begann</w:t>
      </w:r>
      <w:r>
        <w:rPr>
          <w:rFonts w:eastAsia="ヒラギノ角ゴ Pro W3"/>
          <w:i/>
          <w:sz w:val="16"/>
        </w:rPr>
        <w:t xml:space="preserve"> das Unternehmen, </w:t>
      </w:r>
      <w:r w:rsidRPr="00445C92">
        <w:rPr>
          <w:rFonts w:eastAsia="ヒラギノ角ゴ Pro W3"/>
          <w:i/>
          <w:sz w:val="16"/>
        </w:rPr>
        <w:t xml:space="preserve">die </w:t>
      </w:r>
      <w:r>
        <w:rPr>
          <w:rFonts w:eastAsia="ヒラギノ角ゴ Pro W3"/>
          <w:i/>
          <w:sz w:val="16"/>
        </w:rPr>
        <w:t xml:space="preserve">Marke </w:t>
      </w:r>
      <w:proofErr w:type="spellStart"/>
      <w:r w:rsidRPr="00445C92">
        <w:rPr>
          <w:rFonts w:eastAsia="ヒラギノ角ゴ Pro W3"/>
          <w:i/>
          <w:sz w:val="16"/>
        </w:rPr>
        <w:t>Sonax</w:t>
      </w:r>
      <w:proofErr w:type="spellEnd"/>
      <w:r w:rsidRPr="00445C92">
        <w:rPr>
          <w:rFonts w:eastAsia="ヒラギノ角ゴ Pro W3"/>
          <w:i/>
          <w:sz w:val="16"/>
        </w:rPr>
        <w:t xml:space="preserve"> mit dem heutigen Schriftzug in roten großen Lettern, zielgerichtet als Premium-Dachmarke für das Auto aufzubauen.</w:t>
      </w:r>
    </w:p>
    <w:p w14:paraId="083774F6" w14:textId="77777777" w:rsidR="00C93010" w:rsidRDefault="00C93010" w:rsidP="00C93010">
      <w:pPr>
        <w:pStyle w:val="Fliess"/>
        <w:spacing w:line="360" w:lineRule="exact"/>
        <w:rPr>
          <w:rFonts w:eastAsia="ヒラギノ角ゴ Pro W3"/>
          <w:i/>
          <w:sz w:val="16"/>
        </w:rPr>
      </w:pPr>
      <w:r>
        <w:rPr>
          <w:rFonts w:eastAsia="ヒラギノ角ゴ Pro W3"/>
          <w:i/>
          <w:sz w:val="16"/>
        </w:rPr>
        <w:t>(</w:t>
      </w:r>
      <w:r w:rsidRPr="00445C92">
        <w:rPr>
          <w:rFonts w:eastAsia="ヒラギノ角ゴ Pro W3"/>
          <w:i/>
          <w:sz w:val="16"/>
        </w:rPr>
        <w:t>SONAX_Headquarter.jpg</w:t>
      </w:r>
      <w:r>
        <w:rPr>
          <w:rFonts w:eastAsia="ヒラギノ角ゴ Pro W3"/>
          <w:i/>
          <w:sz w:val="16"/>
        </w:rPr>
        <w:t>)</w:t>
      </w:r>
      <w:r>
        <w:rPr>
          <w:rFonts w:eastAsia="ヒラギノ角ゴ Pro W3"/>
          <w:i/>
          <w:sz w:val="16"/>
        </w:rPr>
        <w:br/>
        <w:t xml:space="preserve">Seit 2008 präsentiert sich </w:t>
      </w:r>
      <w:proofErr w:type="spellStart"/>
      <w:r>
        <w:rPr>
          <w:rFonts w:eastAsia="ヒラギノ角ゴ Pro W3"/>
          <w:i/>
          <w:sz w:val="16"/>
        </w:rPr>
        <w:t>Sonax</w:t>
      </w:r>
      <w:proofErr w:type="spellEnd"/>
      <w:r>
        <w:rPr>
          <w:rFonts w:eastAsia="ヒラギノ角ゴ Pro W3"/>
          <w:i/>
          <w:sz w:val="16"/>
        </w:rPr>
        <w:t xml:space="preserve"> am Stammsitz in Neuburg an der Donau mit einem neuen Verwaltungsgebäude und modernen Schulungsräumlichkeiten.</w:t>
      </w:r>
    </w:p>
    <w:p w14:paraId="528EC51A" w14:textId="77777777" w:rsidR="00C93010" w:rsidRDefault="00C93010" w:rsidP="00C93010">
      <w:pPr>
        <w:pStyle w:val="Fliess"/>
        <w:spacing w:line="360" w:lineRule="exact"/>
        <w:rPr>
          <w:rFonts w:eastAsia="ヒラギノ角ゴ Pro W3"/>
          <w:i/>
          <w:sz w:val="16"/>
        </w:rPr>
      </w:pPr>
      <w:r>
        <w:rPr>
          <w:rFonts w:eastAsia="ヒラギノ角ゴ Pro W3"/>
          <w:i/>
          <w:sz w:val="16"/>
        </w:rPr>
        <w:t>(</w:t>
      </w:r>
      <w:r w:rsidRPr="00445C92">
        <w:rPr>
          <w:rFonts w:eastAsia="ヒラギノ角ゴ Pro W3"/>
          <w:i/>
          <w:sz w:val="16"/>
        </w:rPr>
        <w:t>SONAX_Portrait_M_Hoffmann.jpg</w:t>
      </w:r>
      <w:r>
        <w:rPr>
          <w:rFonts w:eastAsia="ヒラギノ角ゴ Pro W3"/>
          <w:i/>
          <w:sz w:val="16"/>
        </w:rPr>
        <w:t>)</w:t>
      </w:r>
      <w:r>
        <w:rPr>
          <w:rFonts w:eastAsia="ヒラギノ角ゴ Pro W3"/>
          <w:i/>
          <w:sz w:val="16"/>
        </w:rPr>
        <w:br/>
      </w:r>
      <w:r w:rsidRPr="00325D8E">
        <w:rPr>
          <w:rFonts w:eastAsia="ヒラギノ角ゴ Pro W3"/>
          <w:i/>
          <w:sz w:val="16"/>
        </w:rPr>
        <w:t>„Wir haben die Weichen für die Zukunft gestellt“</w:t>
      </w:r>
      <w:r>
        <w:rPr>
          <w:rFonts w:eastAsia="ヒラギノ角ゴ Pro W3"/>
          <w:i/>
          <w:sz w:val="16"/>
        </w:rPr>
        <w:t xml:space="preserve">, </w:t>
      </w:r>
      <w:r w:rsidRPr="00325D8E">
        <w:rPr>
          <w:rFonts w:eastAsia="ヒラギノ角ゴ Pro W3"/>
          <w:i/>
          <w:sz w:val="16"/>
        </w:rPr>
        <w:t xml:space="preserve">so Manfred Hoffmann, </w:t>
      </w:r>
      <w:r>
        <w:rPr>
          <w:rFonts w:eastAsia="ヒラギノ角ゴ Pro W3"/>
          <w:i/>
          <w:sz w:val="16"/>
        </w:rPr>
        <w:t>Gesellschafter</w:t>
      </w:r>
      <w:r w:rsidRPr="00325D8E">
        <w:rPr>
          <w:rFonts w:eastAsia="ヒラギノ角ゴ Pro W3"/>
          <w:i/>
          <w:sz w:val="16"/>
        </w:rPr>
        <w:t xml:space="preserve"> der Unternehmensgruppe Hoffmann und Geschäftsführer der </w:t>
      </w:r>
      <w:proofErr w:type="spellStart"/>
      <w:r w:rsidRPr="00325D8E">
        <w:rPr>
          <w:rFonts w:eastAsia="ヒラギノ角ゴ Pro W3"/>
          <w:i/>
          <w:sz w:val="16"/>
        </w:rPr>
        <w:t>Sonax</w:t>
      </w:r>
      <w:proofErr w:type="spellEnd"/>
      <w:r w:rsidRPr="00325D8E">
        <w:rPr>
          <w:rFonts w:eastAsia="ヒラギノ角ゴ Pro W3"/>
          <w:i/>
          <w:sz w:val="16"/>
        </w:rPr>
        <w:t xml:space="preserve"> GmbH.</w:t>
      </w:r>
    </w:p>
    <w:p w14:paraId="4A2C5814" w14:textId="77777777" w:rsidR="00C93010" w:rsidRDefault="00C93010" w:rsidP="00C93010">
      <w:pPr>
        <w:pStyle w:val="Fliess"/>
        <w:spacing w:line="360" w:lineRule="exact"/>
        <w:rPr>
          <w:rFonts w:eastAsia="ヒラギノ角ゴ Pro W3"/>
          <w:i/>
          <w:sz w:val="16"/>
        </w:rPr>
      </w:pPr>
      <w:r>
        <w:rPr>
          <w:rFonts w:eastAsia="ヒラギノ角ゴ Pro W3"/>
          <w:i/>
          <w:sz w:val="16"/>
        </w:rPr>
        <w:t>(</w:t>
      </w:r>
      <w:r w:rsidRPr="00445C92">
        <w:rPr>
          <w:rFonts w:eastAsia="ヒラギノ角ゴ Pro W3"/>
          <w:i/>
          <w:sz w:val="16"/>
        </w:rPr>
        <w:t xml:space="preserve">SONAX_Erweiterung_Vogelperspektive.JPG </w:t>
      </w:r>
      <w:r>
        <w:rPr>
          <w:rFonts w:eastAsia="ヒラギノ角ゴ Pro W3"/>
          <w:i/>
          <w:sz w:val="16"/>
        </w:rPr>
        <w:t xml:space="preserve">/ </w:t>
      </w:r>
      <w:r w:rsidRPr="00445C92">
        <w:rPr>
          <w:rFonts w:eastAsia="ヒラギノ角ゴ Pro W3"/>
          <w:i/>
          <w:sz w:val="16"/>
        </w:rPr>
        <w:t>SONAX_Logistik_Oberhausen.jpg</w:t>
      </w:r>
      <w:r>
        <w:rPr>
          <w:rFonts w:eastAsia="ヒラギノ角ゴ Pro W3"/>
          <w:i/>
          <w:sz w:val="16"/>
        </w:rPr>
        <w:t xml:space="preserve">) </w:t>
      </w:r>
      <w:r w:rsidRPr="00A96F33">
        <w:rPr>
          <w:rFonts w:eastAsia="ヒラギノ角ゴ Pro W3"/>
          <w:i/>
          <w:sz w:val="16"/>
        </w:rPr>
        <w:t xml:space="preserve">Mit Investitionen im oberen zweistelligen Millionenbereich werden Schritt für Schritt die Produktions- und Logistikkapazitäten nicht nur am Neuburger Stammsitz </w:t>
      </w:r>
      <w:r>
        <w:rPr>
          <w:rFonts w:eastAsia="ヒラギノ角ゴ Pro W3"/>
          <w:i/>
          <w:sz w:val="16"/>
        </w:rPr>
        <w:t xml:space="preserve">(Luftaufnahme) </w:t>
      </w:r>
      <w:r w:rsidRPr="00A96F33">
        <w:rPr>
          <w:rFonts w:eastAsia="ヒラギノ角ゴ Pro W3"/>
          <w:i/>
          <w:sz w:val="16"/>
        </w:rPr>
        <w:t xml:space="preserve">deutlich ausgebaut. Im nahegelegenen Ort Oberhausen wurde </w:t>
      </w:r>
      <w:r>
        <w:rPr>
          <w:rFonts w:eastAsia="ヒラギノ角ゴ Pro W3"/>
          <w:i/>
          <w:sz w:val="16"/>
        </w:rPr>
        <w:t>der neue Logistik</w:t>
      </w:r>
      <w:r w:rsidRPr="00A96F33">
        <w:rPr>
          <w:rFonts w:eastAsia="ヒラギノ角ゴ Pro W3"/>
          <w:i/>
          <w:sz w:val="16"/>
        </w:rPr>
        <w:t xml:space="preserve">-Standort </w:t>
      </w:r>
      <w:r>
        <w:rPr>
          <w:rFonts w:eastAsia="ヒラギノ角ゴ Pro W3"/>
          <w:i/>
          <w:sz w:val="16"/>
        </w:rPr>
        <w:t xml:space="preserve">bereits </w:t>
      </w:r>
      <w:r w:rsidRPr="00A96F33">
        <w:rPr>
          <w:rFonts w:eastAsia="ヒラギノ角ゴ Pro W3"/>
          <w:i/>
          <w:sz w:val="16"/>
        </w:rPr>
        <w:t>in Betrieb genommen.</w:t>
      </w:r>
    </w:p>
    <w:p w14:paraId="223BC4BE" w14:textId="77777777" w:rsidR="00C93010" w:rsidRDefault="00C93010" w:rsidP="00C93010">
      <w:pPr>
        <w:pStyle w:val="Fliess"/>
        <w:spacing w:line="360" w:lineRule="exact"/>
        <w:rPr>
          <w:rFonts w:eastAsia="ヒラギノ角ゴ Pro W3"/>
          <w:i/>
          <w:sz w:val="16"/>
        </w:rPr>
      </w:pPr>
      <w:r>
        <w:rPr>
          <w:rFonts w:eastAsia="ヒラギノ角ゴ Pro W3"/>
          <w:i/>
          <w:sz w:val="16"/>
        </w:rPr>
        <w:t>(</w:t>
      </w:r>
      <w:r w:rsidRPr="00445C92">
        <w:rPr>
          <w:rFonts w:eastAsia="ヒラギノ角ゴ Pro W3"/>
          <w:i/>
          <w:sz w:val="16"/>
        </w:rPr>
        <w:t>SONAX-ABT-DTM024-1.jpg</w:t>
      </w:r>
      <w:r>
        <w:rPr>
          <w:rFonts w:eastAsia="ヒラギノ角ゴ Pro W3"/>
          <w:i/>
          <w:sz w:val="16"/>
        </w:rPr>
        <w:t xml:space="preserve">) </w:t>
      </w:r>
      <w:r w:rsidRPr="000B04E1">
        <w:rPr>
          <w:rFonts w:eastAsia="ヒラギノ角ゴ Pro W3"/>
          <w:i/>
          <w:sz w:val="16"/>
        </w:rPr>
        <w:t>Das einprägsame Markenbild, Werbung und Motorsport-Sponsoring – etwa in der Formel 1 oder der DTM – verhalfen zu immer größerer Bekanntheit</w:t>
      </w:r>
      <w:r>
        <w:rPr>
          <w:rFonts w:eastAsia="ヒラギノ角ゴ Pro W3"/>
          <w:i/>
          <w:sz w:val="16"/>
        </w:rPr>
        <w:t xml:space="preserve">. Heute glänzt </w:t>
      </w:r>
      <w:proofErr w:type="spellStart"/>
      <w:r>
        <w:rPr>
          <w:rFonts w:eastAsia="ヒラギノ角ゴ Pro W3"/>
          <w:i/>
          <w:sz w:val="16"/>
        </w:rPr>
        <w:t>Sonax</w:t>
      </w:r>
      <w:proofErr w:type="spellEnd"/>
      <w:r>
        <w:rPr>
          <w:rFonts w:eastAsia="ヒラギノ角ゴ Pro W3"/>
          <w:i/>
          <w:sz w:val="16"/>
        </w:rPr>
        <w:t xml:space="preserve"> als Partner des Teams Abt Sportsline in der DTM.</w:t>
      </w:r>
    </w:p>
    <w:p w14:paraId="69F77FD1" w14:textId="77777777" w:rsidR="00C93010" w:rsidRDefault="00C93010" w:rsidP="00C93010">
      <w:pPr>
        <w:pStyle w:val="Fliess"/>
        <w:spacing w:line="360" w:lineRule="exact"/>
        <w:rPr>
          <w:rFonts w:eastAsia="ヒラギノ角ゴ Pro W3"/>
          <w:i/>
          <w:sz w:val="16"/>
        </w:rPr>
      </w:pPr>
      <w:r>
        <w:rPr>
          <w:rFonts w:eastAsia="ヒラギノ角ゴ Pro W3"/>
          <w:i/>
          <w:sz w:val="16"/>
        </w:rPr>
        <w:t>(</w:t>
      </w:r>
      <w:r w:rsidRPr="00445C92">
        <w:rPr>
          <w:rFonts w:eastAsia="ヒラギノ角ゴ Pro W3"/>
          <w:i/>
          <w:sz w:val="16"/>
        </w:rPr>
        <w:t>SONAX_Geschichte_Zapfsaeule.jpg</w:t>
      </w:r>
      <w:r>
        <w:rPr>
          <w:rFonts w:eastAsia="ヒラギノ角ゴ Pro W3"/>
          <w:i/>
          <w:sz w:val="16"/>
        </w:rPr>
        <w:t xml:space="preserve"> / </w:t>
      </w:r>
      <w:r w:rsidRPr="00445C92">
        <w:rPr>
          <w:rFonts w:eastAsia="ヒラギノ角ゴ Pro W3"/>
          <w:i/>
          <w:sz w:val="16"/>
        </w:rPr>
        <w:t>SONAX_Werbung_Gruenderzeiten.jpg</w:t>
      </w:r>
      <w:r>
        <w:rPr>
          <w:rFonts w:eastAsia="ヒラギノ角ゴ Pro W3"/>
          <w:i/>
          <w:sz w:val="16"/>
        </w:rPr>
        <w:t>)</w:t>
      </w:r>
      <w:r>
        <w:rPr>
          <w:rFonts w:eastAsia="ヒラギノ角ゴ Pro W3"/>
          <w:i/>
          <w:sz w:val="16"/>
        </w:rPr>
        <w:br/>
      </w:r>
      <w:proofErr w:type="spellStart"/>
      <w:r>
        <w:rPr>
          <w:rFonts w:eastAsia="ヒラギノ角ゴ Pro W3"/>
          <w:i/>
          <w:sz w:val="16"/>
        </w:rPr>
        <w:t>Sonax</w:t>
      </w:r>
      <w:proofErr w:type="spellEnd"/>
      <w:r>
        <w:rPr>
          <w:rFonts w:eastAsia="ヒラギノ角ゴ Pro W3"/>
          <w:i/>
          <w:sz w:val="16"/>
        </w:rPr>
        <w:t xml:space="preserve"> zeichnete sich bereits in den 50-er-Jahren durch hohe Produktqualität, professionelle Außendienstbetreuung und kreative Marketingmaßnahmen aus.</w:t>
      </w:r>
    </w:p>
    <w:p w14:paraId="56EF6A1D" w14:textId="77777777" w:rsidR="00C93010" w:rsidRDefault="00C93010" w:rsidP="00C93010">
      <w:pPr>
        <w:pStyle w:val="Fliess"/>
        <w:spacing w:line="360" w:lineRule="exact"/>
        <w:rPr>
          <w:rFonts w:eastAsia="ヒラギノ角ゴ Pro W3"/>
          <w:i/>
          <w:sz w:val="16"/>
        </w:rPr>
      </w:pPr>
      <w:r>
        <w:rPr>
          <w:rFonts w:eastAsia="ヒラギノ角ゴ Pro W3"/>
          <w:i/>
          <w:sz w:val="16"/>
        </w:rPr>
        <w:lastRenderedPageBreak/>
        <w:t>(</w:t>
      </w:r>
      <w:r w:rsidRPr="00C92015">
        <w:rPr>
          <w:rFonts w:eastAsia="ヒラギノ角ゴ Pro W3"/>
          <w:i/>
          <w:sz w:val="16"/>
        </w:rPr>
        <w:t>SONAX_Made_in_Western_Germany.jpg</w:t>
      </w:r>
      <w:r>
        <w:rPr>
          <w:rFonts w:eastAsia="ヒラギノ角ゴ Pro W3"/>
          <w:i/>
          <w:sz w:val="16"/>
        </w:rPr>
        <w:t xml:space="preserve"> / </w:t>
      </w:r>
      <w:r w:rsidRPr="00445C92">
        <w:rPr>
          <w:rFonts w:eastAsia="ヒラギノ角ゴ Pro W3"/>
          <w:i/>
          <w:sz w:val="16"/>
        </w:rPr>
        <w:t>SONAX_Sortiment.png</w:t>
      </w:r>
      <w:r>
        <w:rPr>
          <w:rFonts w:eastAsia="ヒラギノ角ゴ Pro W3"/>
          <w:i/>
          <w:sz w:val="16"/>
        </w:rPr>
        <w:t>)</w:t>
      </w:r>
      <w:r>
        <w:rPr>
          <w:rFonts w:eastAsia="ヒラギノ角ゴ Pro W3"/>
          <w:i/>
          <w:sz w:val="16"/>
        </w:rPr>
        <w:br/>
        <w:t xml:space="preserve">Der einprägsame Name ist geblieben – das Erscheinungsbild hat sich deutlich gewandelt. </w:t>
      </w:r>
      <w:proofErr w:type="spellStart"/>
      <w:r>
        <w:rPr>
          <w:rFonts w:eastAsia="ヒラギノ角ゴ Pro W3"/>
          <w:i/>
          <w:sz w:val="16"/>
        </w:rPr>
        <w:t>Sonax</w:t>
      </w:r>
      <w:proofErr w:type="spellEnd"/>
      <w:r>
        <w:rPr>
          <w:rFonts w:eastAsia="ヒラギノ角ゴ Pro W3"/>
          <w:i/>
          <w:sz w:val="16"/>
        </w:rPr>
        <w:t xml:space="preserve"> Produkte in den Gründerjahren und heute.</w:t>
      </w:r>
    </w:p>
    <w:p w14:paraId="39C6B7AC" w14:textId="77777777" w:rsidR="00C93010" w:rsidRDefault="00C93010" w:rsidP="00C93010">
      <w:pPr>
        <w:pStyle w:val="Fliess"/>
        <w:spacing w:line="360" w:lineRule="exact"/>
        <w:rPr>
          <w:rFonts w:eastAsia="ヒラギノ角ゴ Pro W3"/>
          <w:i/>
          <w:sz w:val="16"/>
        </w:rPr>
      </w:pPr>
      <w:r>
        <w:rPr>
          <w:rFonts w:eastAsia="ヒラギノ角ゴ Pro W3"/>
          <w:i/>
          <w:sz w:val="16"/>
        </w:rPr>
        <w:t>(</w:t>
      </w:r>
      <w:proofErr w:type="spellStart"/>
      <w:r w:rsidRPr="00445C92">
        <w:rPr>
          <w:rFonts w:eastAsia="ヒラギノ角ゴ Pro W3"/>
          <w:i/>
          <w:sz w:val="16"/>
        </w:rPr>
        <w:t>SONAX_Produktion_Nachhaltigkeit.tif</w:t>
      </w:r>
      <w:proofErr w:type="spellEnd"/>
      <w:r>
        <w:rPr>
          <w:rFonts w:eastAsia="ヒラギノ角ゴ Pro W3"/>
          <w:i/>
          <w:sz w:val="16"/>
        </w:rPr>
        <w:t xml:space="preserve">) </w:t>
      </w:r>
      <w:r w:rsidRPr="000B04E1">
        <w:rPr>
          <w:rFonts w:eastAsia="ヒラギノ角ゴ Pro W3"/>
          <w:i/>
          <w:sz w:val="16"/>
        </w:rPr>
        <w:t xml:space="preserve">Mit dem Aufbau </w:t>
      </w:r>
      <w:r>
        <w:rPr>
          <w:rFonts w:eastAsia="ヒラギノ角ゴ Pro W3"/>
          <w:i/>
          <w:sz w:val="16"/>
        </w:rPr>
        <w:t xml:space="preserve">weiterer </w:t>
      </w:r>
      <w:r w:rsidRPr="000B04E1">
        <w:rPr>
          <w:rFonts w:eastAsia="ヒラギノ角ゴ Pro W3"/>
          <w:i/>
          <w:sz w:val="16"/>
        </w:rPr>
        <w:t xml:space="preserve"> Produktion</w:t>
      </w:r>
      <w:r>
        <w:rPr>
          <w:rFonts w:eastAsia="ヒラギノ角ゴ Pro W3"/>
          <w:i/>
          <w:sz w:val="16"/>
        </w:rPr>
        <w:t>skapazitäten</w:t>
      </w:r>
      <w:r w:rsidRPr="000B04E1">
        <w:rPr>
          <w:rFonts w:eastAsia="ヒラギノ角ゴ Pro W3"/>
          <w:i/>
          <w:sz w:val="16"/>
        </w:rPr>
        <w:t xml:space="preserve"> verfolgt das Unternehmen eine ehrgeizige Wachstumsstrategie und treibt die Nachhaltigkeit und Digitalisierung mit großen Schritten voran.</w:t>
      </w:r>
    </w:p>
    <w:p w14:paraId="14B3A258" w14:textId="1F4335AE" w:rsidR="00F27BBD" w:rsidRDefault="00C93010" w:rsidP="00127BB2">
      <w:pPr>
        <w:pStyle w:val="Fliess"/>
        <w:spacing w:line="360" w:lineRule="exact"/>
        <w:rPr>
          <w:rFonts w:eastAsia="ヒラギノ角ゴ Pro W3"/>
          <w:i/>
          <w:sz w:val="16"/>
        </w:rPr>
      </w:pPr>
      <w:r>
        <w:rPr>
          <w:rFonts w:eastAsia="ヒラギノ角ゴ Pro W3"/>
          <w:i/>
          <w:sz w:val="16"/>
        </w:rPr>
        <w:t>(</w:t>
      </w:r>
      <w:r w:rsidRPr="000B04E1">
        <w:rPr>
          <w:rFonts w:eastAsia="ヒラギノ角ゴ Pro W3"/>
          <w:i/>
          <w:sz w:val="16"/>
        </w:rPr>
        <w:t>SONAX_Social_Media1.jpg</w:t>
      </w:r>
      <w:r>
        <w:rPr>
          <w:rFonts w:eastAsia="ヒラギノ角ゴ Pro W3"/>
          <w:i/>
          <w:sz w:val="16"/>
        </w:rPr>
        <w:t xml:space="preserve"> / </w:t>
      </w:r>
      <w:r w:rsidRPr="000B04E1">
        <w:rPr>
          <w:rFonts w:eastAsia="ヒラギノ角ゴ Pro W3"/>
          <w:i/>
          <w:sz w:val="16"/>
        </w:rPr>
        <w:t>SONAX_LEMON_ROCKS_Kampagne_1_2024.png</w:t>
      </w:r>
      <w:r>
        <w:rPr>
          <w:rFonts w:eastAsia="ヒラギノ角ゴ Pro W3"/>
          <w:i/>
          <w:sz w:val="16"/>
        </w:rPr>
        <w:t>)</w:t>
      </w:r>
      <w:r>
        <w:rPr>
          <w:rFonts w:eastAsia="ヒラギノ角ゴ Pro W3"/>
          <w:i/>
          <w:sz w:val="16"/>
        </w:rPr>
        <w:br/>
        <w:t>Mit einem</w:t>
      </w:r>
      <w:r w:rsidRPr="000B04E1">
        <w:rPr>
          <w:rFonts w:eastAsia="ヒラギノ角ゴ Pro W3"/>
          <w:i/>
          <w:sz w:val="16"/>
        </w:rPr>
        <w:t xml:space="preserve"> zukunftsorientierten Markenauftritt</w:t>
      </w:r>
      <w:r>
        <w:rPr>
          <w:rFonts w:eastAsia="ヒラギノ角ゴ Pro W3"/>
          <w:i/>
          <w:sz w:val="16"/>
        </w:rPr>
        <w:t xml:space="preserve">, den der </w:t>
      </w:r>
      <w:r w:rsidRPr="000B04E1">
        <w:rPr>
          <w:rFonts w:eastAsia="ヒラギノ角ゴ Pro W3"/>
          <w:i/>
          <w:sz w:val="16"/>
        </w:rPr>
        <w:t>Leitgedanke „Bereit für alles, was kommt.“ überzeugend zum Ausdruck bringt</w:t>
      </w:r>
      <w:r>
        <w:rPr>
          <w:rFonts w:eastAsia="ヒラギノ角ゴ Pro W3"/>
          <w:i/>
          <w:sz w:val="16"/>
        </w:rPr>
        <w:t xml:space="preserve">, spricht </w:t>
      </w:r>
      <w:proofErr w:type="spellStart"/>
      <w:r>
        <w:rPr>
          <w:rFonts w:eastAsia="ヒラギノ角ゴ Pro W3"/>
          <w:i/>
          <w:sz w:val="16"/>
        </w:rPr>
        <w:t>Sonax</w:t>
      </w:r>
      <w:proofErr w:type="spellEnd"/>
      <w:r>
        <w:rPr>
          <w:rFonts w:eastAsia="ヒラギノ角ゴ Pro W3"/>
          <w:i/>
          <w:sz w:val="16"/>
        </w:rPr>
        <w:t xml:space="preserve"> auch </w:t>
      </w:r>
      <w:r w:rsidRPr="000B04E1">
        <w:rPr>
          <w:rFonts w:eastAsia="ヒラギノ角ゴ Pro W3"/>
          <w:i/>
          <w:sz w:val="16"/>
        </w:rPr>
        <w:t>neue und junge Zielgruppen an, die sich für die Pflege und Werterhaltung von Fahrzeugen begeistern</w:t>
      </w:r>
      <w:r>
        <w:rPr>
          <w:rFonts w:eastAsia="ヒラギノ角ゴ Pro W3"/>
          <w:i/>
          <w:sz w:val="16"/>
        </w:rPr>
        <w:t>.</w:t>
      </w:r>
    </w:p>
    <w:p w14:paraId="21BEFCC9" w14:textId="77777777" w:rsidR="00127BB2" w:rsidRDefault="00127BB2" w:rsidP="00127BB2">
      <w:pPr>
        <w:pStyle w:val="Fliess"/>
        <w:spacing w:after="0" w:line="240" w:lineRule="auto"/>
        <w:rPr>
          <w:i/>
          <w:sz w:val="16"/>
        </w:rPr>
      </w:pPr>
      <w:r>
        <w:rPr>
          <w:i/>
          <w:sz w:val="16"/>
        </w:rPr>
        <w:t>...</w:t>
      </w:r>
    </w:p>
    <w:p w14:paraId="36F4787F" w14:textId="77777777" w:rsidR="00127BB2" w:rsidRDefault="00127BB2" w:rsidP="00127BB2">
      <w:pPr>
        <w:pStyle w:val="Fliess"/>
        <w:spacing w:after="0" w:line="240" w:lineRule="auto"/>
        <w:rPr>
          <w:i/>
          <w:sz w:val="16"/>
        </w:rPr>
      </w:pPr>
    </w:p>
    <w:p w14:paraId="5BBF72EE" w14:textId="77777777" w:rsidR="00127BB2" w:rsidRPr="008A4D48" w:rsidRDefault="00127BB2" w:rsidP="00127BB2">
      <w:pPr>
        <w:pStyle w:val="Fliess"/>
        <w:spacing w:after="0" w:line="240" w:lineRule="auto"/>
        <w:rPr>
          <w:i/>
          <w:sz w:val="16"/>
        </w:rPr>
      </w:pPr>
    </w:p>
    <w:p w14:paraId="5AA909A6" w14:textId="77777777" w:rsidR="00127BB2" w:rsidRPr="008A4D48" w:rsidRDefault="00127BB2" w:rsidP="00127BB2">
      <w:pPr>
        <w:pStyle w:val="Fliess"/>
        <w:spacing w:after="0" w:line="240" w:lineRule="auto"/>
        <w:rPr>
          <w:i/>
          <w:sz w:val="16"/>
        </w:rPr>
      </w:pPr>
      <w:r w:rsidRPr="008A4D48">
        <w:rPr>
          <w:i/>
          <w:sz w:val="16"/>
        </w:rPr>
        <w:t>Weitere Informationen für Redaktionen:</w:t>
      </w:r>
    </w:p>
    <w:p w14:paraId="21E40271" w14:textId="77777777" w:rsidR="00127BB2" w:rsidRPr="008A4D48" w:rsidRDefault="00127BB2" w:rsidP="00127BB2">
      <w:pPr>
        <w:pStyle w:val="Fliess"/>
        <w:spacing w:after="0" w:line="240" w:lineRule="auto"/>
        <w:rPr>
          <w:i/>
          <w:sz w:val="16"/>
        </w:rPr>
      </w:pPr>
    </w:p>
    <w:p w14:paraId="433E7A6C" w14:textId="77777777" w:rsidR="00127BB2" w:rsidRPr="00C93010" w:rsidRDefault="00127BB2" w:rsidP="00127BB2">
      <w:pPr>
        <w:pStyle w:val="Fliess"/>
        <w:spacing w:after="0" w:line="240" w:lineRule="auto"/>
        <w:rPr>
          <w:i/>
          <w:sz w:val="16"/>
        </w:rPr>
      </w:pPr>
      <w:r w:rsidRPr="00C93010">
        <w:rPr>
          <w:i/>
          <w:sz w:val="16"/>
        </w:rPr>
        <w:t>AP CONNECTIONS</w:t>
      </w:r>
    </w:p>
    <w:p w14:paraId="4EEB651D" w14:textId="77777777" w:rsidR="00127BB2" w:rsidRPr="00C93010" w:rsidRDefault="00127BB2" w:rsidP="00127BB2">
      <w:pPr>
        <w:pStyle w:val="Fliess"/>
        <w:spacing w:after="0" w:line="240" w:lineRule="auto"/>
        <w:rPr>
          <w:i/>
          <w:sz w:val="16"/>
        </w:rPr>
      </w:pPr>
      <w:r w:rsidRPr="00C93010">
        <w:rPr>
          <w:i/>
          <w:sz w:val="16"/>
        </w:rPr>
        <w:t>André Preiß</w:t>
      </w:r>
    </w:p>
    <w:p w14:paraId="3792E83F" w14:textId="77777777" w:rsidR="00127BB2" w:rsidRDefault="00127BB2" w:rsidP="00127BB2">
      <w:pPr>
        <w:pStyle w:val="Fliess"/>
        <w:spacing w:after="0" w:line="240" w:lineRule="auto"/>
        <w:rPr>
          <w:lang w:val="fr-FR"/>
        </w:rPr>
      </w:pPr>
      <w:proofErr w:type="spellStart"/>
      <w:r w:rsidRPr="00C93010">
        <w:rPr>
          <w:i/>
          <w:sz w:val="16"/>
          <w:u w:color="0000FF"/>
        </w:rPr>
        <w:t>andre.p</w:t>
      </w:r>
      <w:proofErr w:type="spellEnd"/>
      <w:r w:rsidRPr="0034132B">
        <w:rPr>
          <w:i/>
          <w:sz w:val="16"/>
          <w:u w:color="0000FF"/>
          <w:lang w:val="fr-FR"/>
        </w:rPr>
        <w:t>reiss@apconnections.de</w:t>
      </w:r>
    </w:p>
    <w:p w14:paraId="6C2F09A7" w14:textId="7C295C75" w:rsidR="00127BB2" w:rsidRPr="00192E4A" w:rsidRDefault="00127BB2" w:rsidP="00C42297">
      <w:pPr>
        <w:pStyle w:val="Fliess"/>
        <w:spacing w:after="0" w:line="240" w:lineRule="auto"/>
      </w:pPr>
      <w:r>
        <w:rPr>
          <w:i/>
          <w:sz w:val="16"/>
        </w:rPr>
        <w:t>+49 40 59 45 71 16</w:t>
      </w:r>
    </w:p>
    <w:sectPr w:rsidR="00127BB2" w:rsidRPr="00192E4A" w:rsidSect="00686E38">
      <w:headerReference w:type="even" r:id="rId8"/>
      <w:headerReference w:type="default" r:id="rId9"/>
      <w:footerReference w:type="even" r:id="rId10"/>
      <w:footerReference w:type="default" r:id="rId11"/>
      <w:pgSz w:w="11907" w:h="16840"/>
      <w:pgMar w:top="2552" w:right="2835" w:bottom="1985" w:left="2835" w:header="720" w:footer="2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28559" w14:textId="77777777" w:rsidR="009C28EF" w:rsidRDefault="009C28EF">
      <w:r>
        <w:separator/>
      </w:r>
    </w:p>
  </w:endnote>
  <w:endnote w:type="continuationSeparator" w:id="0">
    <w:p w14:paraId="235F3B47" w14:textId="77777777" w:rsidR="009C28EF" w:rsidRDefault="009C2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-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E444C" w14:textId="77777777" w:rsidR="00A0566E" w:rsidRDefault="00A0566E">
    <w:pPr>
      <w:pStyle w:val="Kopfzeile"/>
      <w:tabs>
        <w:tab w:val="clear" w:pos="9072"/>
        <w:tab w:val="right" w:pos="6237"/>
      </w:tabs>
      <w:jc w:val="right"/>
      <w:rPr>
        <w:rFonts w:ascii="Arial" w:hAnsi="Arial"/>
        <w:sz w:val="12"/>
      </w:rPr>
    </w:pPr>
    <w:r>
      <w:rPr>
        <w:rFonts w:ascii="Arial" w:hAnsi="Arial"/>
        <w:sz w:val="12"/>
      </w:rPr>
      <w:t>SONAX GmbH   Münchener Straße 75  D-86633 Neuburg/</w:t>
    </w:r>
    <w:proofErr w:type="spellStart"/>
    <w:r>
      <w:rPr>
        <w:rFonts w:ascii="Arial" w:hAnsi="Arial"/>
        <w:sz w:val="12"/>
      </w:rPr>
      <w:t>Danube</w:t>
    </w:r>
    <w:proofErr w:type="spellEnd"/>
    <w:r>
      <w:rPr>
        <w:rFonts w:ascii="Arial" w:hAnsi="Arial"/>
        <w:sz w:val="12"/>
      </w:rPr>
      <w:t xml:space="preserve">  Press Hotline 0800 (0) 800 8 55 32 01  SONAX </w:t>
    </w:r>
    <w:proofErr w:type="spellStart"/>
    <w:r>
      <w:rPr>
        <w:rFonts w:ascii="Arial" w:hAnsi="Arial"/>
        <w:sz w:val="12"/>
      </w:rPr>
      <w:t>MediaWorld</w:t>
    </w:r>
    <w:proofErr w:type="spellEnd"/>
    <w:r>
      <w:rPr>
        <w:rFonts w:ascii="Arial" w:hAnsi="Arial"/>
        <w:sz w:val="12"/>
      </w:rPr>
      <w:t xml:space="preserve"> in </w:t>
    </w:r>
    <w:proofErr w:type="spellStart"/>
    <w:r>
      <w:rPr>
        <w:rFonts w:ascii="Arial" w:hAnsi="Arial"/>
        <w:sz w:val="12"/>
      </w:rPr>
      <w:t>the</w:t>
    </w:r>
    <w:proofErr w:type="spellEnd"/>
    <w:r>
      <w:rPr>
        <w:rFonts w:ascii="Arial" w:hAnsi="Arial"/>
        <w:sz w:val="12"/>
      </w:rPr>
      <w:t xml:space="preserve"> Internet: www.sonax.de  SONAX Press Info at www.sonax.com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F8393" w14:textId="77777777" w:rsidR="00A0566E" w:rsidRDefault="00A0566E" w:rsidP="00446842">
    <w:pPr>
      <w:pStyle w:val="Kopfzeile"/>
      <w:tabs>
        <w:tab w:val="clear" w:pos="9072"/>
        <w:tab w:val="right" w:pos="6237"/>
      </w:tabs>
      <w:jc w:val="right"/>
      <w:rPr>
        <w:rFonts w:ascii="Arial" w:eastAsia="Arial" w:hAnsi="Arial"/>
        <w:sz w:val="12"/>
      </w:rPr>
    </w:pPr>
    <w:r>
      <w:rPr>
        <w:rFonts w:ascii="Arial" w:eastAsia="Arial" w:hAnsi="Arial"/>
        <w:sz w:val="12"/>
      </w:rPr>
      <w:t>SONAX</w:t>
    </w:r>
    <w:r>
      <w:rPr>
        <w:rFonts w:ascii="Arial" w:eastAsia="Arial" w:hAnsi="Arial"/>
        <w:sz w:val="12"/>
        <w:lang w:val="de-DE"/>
      </w:rPr>
      <w:t xml:space="preserve"> GmbH </w:t>
    </w:r>
    <w:r>
      <w:rPr>
        <w:rFonts w:ascii="Arial" w:eastAsia="Arial" w:hAnsi="Arial"/>
        <w:sz w:val="12"/>
      </w:rPr>
      <w:t xml:space="preserve"> Münchener Straße 75  /  D-86633 Neuburg/Donau  </w:t>
    </w:r>
    <w:r>
      <w:rPr>
        <w:rFonts w:ascii="Arial" w:eastAsia="Arial" w:hAnsi="Arial"/>
        <w:sz w:val="12"/>
      </w:rPr>
      <w:br/>
      <w:t>SONAX Pressebereich im Internet: www.sonax.de / SONAX Press Info: www.sonax.com</w:t>
    </w:r>
  </w:p>
  <w:p w14:paraId="0D277DF0" w14:textId="77777777" w:rsidR="00A0566E" w:rsidRPr="00044D90" w:rsidRDefault="00A0566E" w:rsidP="0044684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EBEE9" w14:textId="77777777" w:rsidR="009C28EF" w:rsidRDefault="009C28EF">
      <w:r>
        <w:separator/>
      </w:r>
    </w:p>
  </w:footnote>
  <w:footnote w:type="continuationSeparator" w:id="0">
    <w:p w14:paraId="54AFB6F6" w14:textId="77777777" w:rsidR="009C28EF" w:rsidRDefault="009C2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99770" w14:textId="77777777" w:rsidR="00A0566E" w:rsidRDefault="00A0566E">
    <w:pPr>
      <w:pStyle w:val="Kopfzeile"/>
      <w:tabs>
        <w:tab w:val="clear" w:pos="9072"/>
        <w:tab w:val="right" w:pos="6237"/>
      </w:tabs>
    </w:pPr>
  </w:p>
  <w:p w14:paraId="106361F5" w14:textId="77777777" w:rsidR="00A0566E" w:rsidRDefault="00A0566E">
    <w:pPr>
      <w:pStyle w:val="Kopfzeile"/>
      <w:tabs>
        <w:tab w:val="clear" w:pos="9072"/>
        <w:tab w:val="right" w:pos="6237"/>
      </w:tabs>
    </w:pPr>
  </w:p>
  <w:p w14:paraId="4FB1A54E" w14:textId="77777777" w:rsidR="00A0566E" w:rsidRDefault="00A0566E">
    <w:pPr>
      <w:pStyle w:val="Kopfzeile"/>
      <w:tabs>
        <w:tab w:val="clear" w:pos="9072"/>
        <w:tab w:val="right" w:pos="6237"/>
      </w:tabs>
    </w:pPr>
  </w:p>
  <w:p w14:paraId="6D1F8F1A" w14:textId="77777777" w:rsidR="00A0566E" w:rsidRDefault="00A0566E">
    <w:pPr>
      <w:pStyle w:val="Kopfzeile"/>
      <w:tabs>
        <w:tab w:val="clear" w:pos="9072"/>
        <w:tab w:val="right" w:pos="6237"/>
      </w:tabs>
    </w:pPr>
  </w:p>
  <w:p w14:paraId="6EC1DC9E" w14:textId="77777777" w:rsidR="00A0566E" w:rsidRDefault="00A0566E">
    <w:pPr>
      <w:pStyle w:val="Kopfzeile"/>
      <w:tabs>
        <w:tab w:val="clear" w:pos="9072"/>
        <w:tab w:val="right" w:pos="6237"/>
      </w:tabs>
    </w:pPr>
  </w:p>
  <w:p w14:paraId="1E398320" w14:textId="77777777" w:rsidR="00A0566E" w:rsidRDefault="00A0566E">
    <w:pPr>
      <w:pStyle w:val="Kopfzeile"/>
      <w:tabs>
        <w:tab w:val="clear" w:pos="9072"/>
        <w:tab w:val="right" w:pos="6237"/>
      </w:tabs>
    </w:pPr>
  </w:p>
  <w:p w14:paraId="1F68217E" w14:textId="77777777" w:rsidR="00A0566E" w:rsidRDefault="00A0566E">
    <w:pPr>
      <w:pStyle w:val="Kopfzeile"/>
      <w:tabs>
        <w:tab w:val="clear" w:pos="9072"/>
        <w:tab w:val="right" w:pos="6237"/>
      </w:tabs>
    </w:pPr>
    <w:r>
      <w:rPr>
        <w:rFonts w:ascii="Arial" w:hAnsi="Arial"/>
        <w:sz w:val="16"/>
      </w:rPr>
      <w:t xml:space="preserve">Page </w:t>
    </w: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</w:instrText>
    </w:r>
    <w:r>
      <w:rPr>
        <w:rFonts w:ascii="Arial" w:hAnsi="Arial"/>
        <w:sz w:val="16"/>
      </w:rPr>
      <w:fldChar w:fldCharType="separate"/>
    </w:r>
    <w:r>
      <w:rPr>
        <w:rFonts w:ascii="Arial" w:hAnsi="Arial"/>
        <w:noProof/>
        <w:sz w:val="16"/>
      </w:rPr>
      <w:t>10</w:t>
    </w:r>
    <w:r>
      <w:rPr>
        <w:rFonts w:ascii="Arial" w:hAnsi="Arial"/>
        <w:sz w:val="16"/>
      </w:rPr>
      <w:fldChar w:fldCharType="end"/>
    </w:r>
    <w:r>
      <w:rPr>
        <w:rFonts w:ascii="Arial" w:hAnsi="Arial"/>
        <w:sz w:val="16"/>
      </w:rPr>
      <w:t xml:space="preserve"> </w:t>
    </w:r>
    <w:proofErr w:type="spellStart"/>
    <w:r>
      <w:rPr>
        <w:rFonts w:ascii="Arial" w:hAnsi="Arial"/>
        <w:sz w:val="16"/>
      </w:rPr>
      <w:t>of</w:t>
    </w:r>
    <w:proofErr w:type="spellEnd"/>
    <w:r>
      <w:rPr>
        <w:rFonts w:ascii="Arial" w:hAnsi="Arial"/>
        <w:sz w:val="16"/>
      </w:rPr>
      <w:t xml:space="preserve"> </w:t>
    </w: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NUMPAGES </w:instrText>
    </w:r>
    <w:r>
      <w:rPr>
        <w:rFonts w:ascii="Arial" w:hAnsi="Arial"/>
        <w:sz w:val="16"/>
      </w:rPr>
      <w:fldChar w:fldCharType="separate"/>
    </w:r>
    <w:r>
      <w:rPr>
        <w:rFonts w:ascii="Arial" w:hAnsi="Arial"/>
        <w:noProof/>
        <w:sz w:val="16"/>
      </w:rPr>
      <w:t>6</w:t>
    </w:r>
    <w:r>
      <w:rPr>
        <w:rFonts w:ascii="Arial" w:hAnsi="Arial"/>
        <w:sz w:val="16"/>
      </w:rPr>
      <w:fldChar w:fldCharType="end"/>
    </w:r>
  </w:p>
  <w:p w14:paraId="78D9A175" w14:textId="77777777" w:rsidR="00A0566E" w:rsidRDefault="00A0566E">
    <w:pPr>
      <w:pStyle w:val="Standard1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6BA4D438" wp14:editId="2D6E5B5C">
              <wp:simplePos x="0" y="0"/>
              <wp:positionH relativeFrom="page">
                <wp:posOffset>5805170</wp:posOffset>
              </wp:positionH>
              <wp:positionV relativeFrom="page">
                <wp:posOffset>1619885</wp:posOffset>
              </wp:positionV>
              <wp:extent cx="717550" cy="812800"/>
              <wp:effectExtent l="0" t="0" r="0" b="0"/>
              <wp:wrapNone/>
              <wp:docPr id="1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17550" cy="812800"/>
                      </a:xfrm>
                      <a:custGeom>
                        <a:avLst/>
                        <a:gdLst>
                          <a:gd name="T0" fmla="+- 0 1000 1000"/>
                          <a:gd name="T1" fmla="*/ T0 w 1000"/>
                          <a:gd name="T2" fmla="+- 0 1000 1000"/>
                          <a:gd name="T3" fmla="*/ 1000 h 1000"/>
                          <a:gd name="T4" fmla="+- 0 1000 1000"/>
                          <a:gd name="T5" fmla="*/ T4 w 1000"/>
                          <a:gd name="T6" fmla="+- 0 2000 1000"/>
                          <a:gd name="T7" fmla="*/ 2000 h 1000"/>
                          <a:gd name="T8" fmla="+- 0 2000 1000"/>
                          <a:gd name="T9" fmla="*/ T8 w 1000"/>
                          <a:gd name="T10" fmla="+- 0 2000 1000"/>
                          <a:gd name="T11" fmla="*/ 2000 h 1000"/>
                          <a:gd name="T12" fmla="+- 0 2000 1000"/>
                          <a:gd name="T13" fmla="*/ T12 w 1000"/>
                          <a:gd name="T14" fmla="+- 0 1000 1000"/>
                          <a:gd name="T15" fmla="*/ 1000 h 1000"/>
                          <a:gd name="T16" fmla="+- 0 1000 1000"/>
                          <a:gd name="T17" fmla="*/ T16 w 1000"/>
                          <a:gd name="T18" fmla="+- 0 1000 1000"/>
                          <a:gd name="T19" fmla="*/ 1000 h 100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0" y="1000"/>
                            </a:lnTo>
                            <a:lnTo>
                              <a:pt x="1000" y="1000"/>
                            </a:lnTo>
                            <a:lnTo>
                              <a:pt x="1000" y="0"/>
                            </a:lnTo>
                            <a:close/>
                            <a:moveTo>
                              <a:pt x="0" y="0"/>
                            </a:moveTo>
                          </a:path>
                        </a:pathLst>
                      </a:custGeom>
                      <a:noFill/>
                      <a:ln w="12700">
                        <a:solidFill>
                          <a:srgbClr val="FFFFFF">
                            <a:alpha val="0"/>
                          </a:srgbClr>
                        </a:solidFill>
                        <a:prstDash val="solid"/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w16sdtfl="http://schemas.microsoft.com/office/word/2024/wordml/sdtformatlock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w16sdtfl="http://schemas.microsoft.com/office/word/2024/wordml/sdtformatlock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00A5CC3" w14:textId="77777777" w:rsidR="00A0566E" w:rsidRDefault="00A0566E"/>
                        <w:p w14:paraId="68958AAA" w14:textId="77777777" w:rsidR="00A0566E" w:rsidRDefault="00A0566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A4D438" id="Freeform 5" o:spid="_x0000_s1026" style="position:absolute;margin-left:457.1pt;margin-top:127.55pt;width:56.5pt;height:6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" o:allowincell="f" adj="-11796480,,5400" path="m,l,1000r1000,l1000,,,xm,e" filled="f" strokecolor="white" strokeweight="1pt">
              <v:stroke opacity="0" joinstyle="round"/>
              <v:formulas/>
              <v:path arrowok="t" o:connecttype="custom" o:connectlocs="0,812800;0,1625600;717550,1625600;717550,812800;0,812800" o:connectangles="0,0,0,0,0" textboxrect="0,0,1000,1000"/>
              <v:textbox inset="0,0,0,0">
                <w:txbxContent>
                  <w:p w14:paraId="400A5CC3" w14:textId="77777777" w:rsidR="00A0566E" w:rsidRDefault="00A0566E"/>
                  <w:p w14:paraId="68958AAA" w14:textId="77777777" w:rsidR="00A0566E" w:rsidRDefault="00A0566E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0" allowOverlap="1" wp14:anchorId="7DB3AB5D" wp14:editId="70C211E8">
          <wp:simplePos x="0" y="0"/>
          <wp:positionH relativeFrom="page">
            <wp:posOffset>5744210</wp:posOffset>
          </wp:positionH>
          <wp:positionV relativeFrom="page">
            <wp:posOffset>476885</wp:posOffset>
          </wp:positionV>
          <wp:extent cx="1498600" cy="381000"/>
          <wp:effectExtent l="19050" t="19050" r="6350" b="0"/>
          <wp:wrapNone/>
          <wp:docPr id="4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63" t="27417" r="20930" b="24191"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381000"/>
                  </a:xfrm>
                  <a:prstGeom prst="rect">
                    <a:avLst/>
                  </a:prstGeom>
                  <a:noFill/>
                  <a:ln w="12700">
                    <a:solidFill>
                      <a:srgbClr val="FFFFFF">
                        <a:alpha val="0"/>
                      </a:srgbClr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0" allowOverlap="1" wp14:anchorId="6035ECB0" wp14:editId="0FC5FC13">
              <wp:simplePos x="0" y="0"/>
              <wp:positionH relativeFrom="page">
                <wp:posOffset>267335</wp:posOffset>
              </wp:positionH>
              <wp:positionV relativeFrom="page">
                <wp:posOffset>781684</wp:posOffset>
              </wp:positionV>
              <wp:extent cx="5438775" cy="0"/>
              <wp:effectExtent l="0" t="0" r="0" b="0"/>
              <wp:wrapNone/>
              <wp:docPr id="5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438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w16sdtfl="http://schemas.microsoft.com/office/word/2024/wordml/sdtformatlock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  <a:ext uri="{AF507438-7753-43e0-B8FC-AC1667EBCBE1}">
                          <a14:hiddenEffects xmlns:w16sdtfl="http://schemas.microsoft.com/office/word/2024/wordml/sdtformatlock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line w14:anchorId="6F8090E6" id="Line 7" o:spid="_x0000_s1026" style="position:absolute;flip:x;z-index:-251657216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page;mso-width-percent:0;mso-height-percent:0;mso-width-relative:page;mso-height-relative:page" from="21.05pt,61.55pt" to="449.3pt,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" o:allowincell="f" strokecolor="red">
              <w10:wrap anchorx="page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0" allowOverlap="1" wp14:anchorId="39641A1A" wp14:editId="504A2FEF">
          <wp:simplePos x="0" y="0"/>
          <wp:positionH relativeFrom="page">
            <wp:posOffset>748665</wp:posOffset>
          </wp:positionH>
          <wp:positionV relativeFrom="page">
            <wp:posOffset>1500505</wp:posOffset>
          </wp:positionV>
          <wp:extent cx="561975" cy="4509770"/>
          <wp:effectExtent l="19050" t="19050" r="0" b="5080"/>
          <wp:wrapNone/>
          <wp:docPr id="7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416" t="13493" r="60075" b="9155"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509770"/>
                  </a:xfrm>
                  <a:prstGeom prst="rect">
                    <a:avLst/>
                  </a:prstGeom>
                  <a:noFill/>
                  <a:ln w="12700">
                    <a:solidFill>
                      <a:srgbClr val="FFFFFF">
                        <a:alpha val="0"/>
                      </a:srgbClr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79901" w14:textId="0CA686A0" w:rsidR="00A0566E" w:rsidRDefault="00A0566E">
    <w:pPr>
      <w:pStyle w:val="Kopfzeile"/>
      <w:tabs>
        <w:tab w:val="clear" w:pos="9072"/>
        <w:tab w:val="right" w:pos="6237"/>
      </w:tabs>
    </w:pPr>
    <w:r w:rsidRPr="00563391">
      <w:rPr>
        <w:noProof/>
        <w:lang w:val="de-DE" w:eastAsia="de-DE"/>
      </w:rPr>
      <w:drawing>
        <wp:anchor distT="0" distB="0" distL="114300" distR="114300" simplePos="0" relativeHeight="251662336" behindDoc="0" locked="0" layoutInCell="1" allowOverlap="1" wp14:anchorId="59594BEE" wp14:editId="58F03391">
          <wp:simplePos x="0" y="0"/>
          <wp:positionH relativeFrom="column">
            <wp:posOffset>3802113</wp:posOffset>
          </wp:positionH>
          <wp:positionV relativeFrom="paragraph">
            <wp:posOffset>-26377</wp:posOffset>
          </wp:positionV>
          <wp:extent cx="1403693" cy="545123"/>
          <wp:effectExtent l="0" t="0" r="0" b="127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0530" cy="5516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F58FE2" w14:textId="635C343C" w:rsidR="00A0566E" w:rsidRDefault="00A0566E">
    <w:pPr>
      <w:pStyle w:val="Kopfzeile"/>
      <w:tabs>
        <w:tab w:val="clear" w:pos="9072"/>
        <w:tab w:val="right" w:pos="6237"/>
      </w:tabs>
    </w:pPr>
  </w:p>
  <w:p w14:paraId="6B9DA6BE" w14:textId="7B412146" w:rsidR="00A0566E" w:rsidRDefault="00A0566E">
    <w:pPr>
      <w:pStyle w:val="Kopfzeile"/>
      <w:tabs>
        <w:tab w:val="clear" w:pos="9072"/>
        <w:tab w:val="right" w:pos="6237"/>
      </w:tabs>
    </w:pPr>
  </w:p>
  <w:p w14:paraId="1A12B878" w14:textId="15B2CCCE" w:rsidR="00A0566E" w:rsidRDefault="00A0566E">
    <w:pPr>
      <w:pStyle w:val="Kopfzeile"/>
      <w:tabs>
        <w:tab w:val="clear" w:pos="9072"/>
        <w:tab w:val="right" w:pos="6237"/>
      </w:tabs>
    </w:pPr>
  </w:p>
  <w:p w14:paraId="5B3B875E" w14:textId="77777777" w:rsidR="00A0566E" w:rsidRDefault="00A0566E">
    <w:pPr>
      <w:pStyle w:val="Kopfzeile"/>
      <w:tabs>
        <w:tab w:val="clear" w:pos="9072"/>
        <w:tab w:val="right" w:pos="6237"/>
      </w:tabs>
    </w:pPr>
    <w:r>
      <w:rPr>
        <w:noProof/>
        <w:lang w:val="de-DE" w:eastAsia="de-DE"/>
      </w:rPr>
      <w:drawing>
        <wp:anchor distT="0" distB="0" distL="114300" distR="114300" simplePos="0" relativeHeight="251661312" behindDoc="0" locked="0" layoutInCell="1" allowOverlap="1" wp14:anchorId="491DD185" wp14:editId="17FBB229">
          <wp:simplePos x="0" y="0"/>
          <wp:positionH relativeFrom="column">
            <wp:posOffset>-1148715</wp:posOffset>
          </wp:positionH>
          <wp:positionV relativeFrom="paragraph">
            <wp:posOffset>95885</wp:posOffset>
          </wp:positionV>
          <wp:extent cx="558800" cy="5054600"/>
          <wp:effectExtent l="0" t="0" r="0" b="0"/>
          <wp:wrapTight wrapText="bothSides">
            <wp:wrapPolygon edited="0">
              <wp:start x="0" y="0"/>
              <wp:lineTo x="0" y="21491"/>
              <wp:lineTo x="20618" y="21491"/>
              <wp:lineTo x="20618" y="0"/>
              <wp:lineTo x="0" y="0"/>
            </wp:wrapPolygon>
          </wp:wrapTight>
          <wp:docPr id="8" name="Bild 8" descr="Press_Relea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8" descr="Press_Releas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5054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C50EB2" w14:textId="77777777" w:rsidR="00A0566E" w:rsidRDefault="00A0566E">
    <w:pPr>
      <w:pStyle w:val="Kopfzeile"/>
      <w:tabs>
        <w:tab w:val="clear" w:pos="9072"/>
        <w:tab w:val="right" w:pos="6237"/>
      </w:tabs>
    </w:pPr>
  </w:p>
  <w:p w14:paraId="43D18B92" w14:textId="26905B03" w:rsidR="00A0566E" w:rsidRDefault="00A0566E">
    <w:pPr>
      <w:pStyle w:val="Kopfzeile"/>
      <w:tabs>
        <w:tab w:val="clear" w:pos="9072"/>
        <w:tab w:val="right" w:pos="6237"/>
      </w:tabs>
    </w:pPr>
    <w:r>
      <w:rPr>
        <w:rFonts w:ascii="Arial" w:hAnsi="Arial"/>
        <w:sz w:val="16"/>
      </w:rPr>
      <w:t xml:space="preserve">Seite </w:t>
    </w: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</w:instrText>
    </w:r>
    <w:r>
      <w:rPr>
        <w:rFonts w:ascii="Arial" w:hAnsi="Arial"/>
        <w:sz w:val="16"/>
      </w:rPr>
      <w:fldChar w:fldCharType="separate"/>
    </w:r>
    <w:r w:rsidR="00EA4A09">
      <w:rPr>
        <w:rFonts w:ascii="Arial" w:hAnsi="Arial"/>
        <w:noProof/>
        <w:sz w:val="16"/>
      </w:rPr>
      <w:t>5</w:t>
    </w:r>
    <w:r>
      <w:rPr>
        <w:rFonts w:ascii="Arial" w:hAnsi="Arial"/>
        <w:sz w:val="16"/>
      </w:rPr>
      <w:fldChar w:fldCharType="end"/>
    </w:r>
    <w:r>
      <w:rPr>
        <w:rFonts w:ascii="Arial" w:hAnsi="Arial"/>
        <w:sz w:val="16"/>
      </w:rPr>
      <w:t xml:space="preserve"> von </w:t>
    </w: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NUMPAGES </w:instrText>
    </w:r>
    <w:r>
      <w:rPr>
        <w:rFonts w:ascii="Arial" w:hAnsi="Arial"/>
        <w:sz w:val="16"/>
      </w:rPr>
      <w:fldChar w:fldCharType="separate"/>
    </w:r>
    <w:r w:rsidR="00EA4A09">
      <w:rPr>
        <w:rFonts w:ascii="Arial" w:hAnsi="Arial"/>
        <w:noProof/>
        <w:sz w:val="16"/>
      </w:rPr>
      <w:t>6</w:t>
    </w:r>
    <w:r>
      <w:rPr>
        <w:rFonts w:ascii="Arial" w:hAnsi="Arial"/>
        <w:sz w:val="16"/>
      </w:rPr>
      <w:fldChar w:fldCharType="end"/>
    </w:r>
  </w:p>
  <w:p w14:paraId="58E42FC3" w14:textId="7AB55E0E" w:rsidR="00A0566E" w:rsidRDefault="00A0566E">
    <w:pPr>
      <w:pStyle w:val="Standard1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0" allowOverlap="1" wp14:anchorId="2DEE9661" wp14:editId="350BC5A8">
              <wp:simplePos x="0" y="0"/>
              <wp:positionH relativeFrom="page">
                <wp:posOffset>5805170</wp:posOffset>
              </wp:positionH>
              <wp:positionV relativeFrom="page">
                <wp:posOffset>1619885</wp:posOffset>
              </wp:positionV>
              <wp:extent cx="717550" cy="812800"/>
              <wp:effectExtent l="0" t="0" r="0" b="0"/>
              <wp:wrapNone/>
              <wp:docPr id="2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17550" cy="812800"/>
                      </a:xfrm>
                      <a:custGeom>
                        <a:avLst/>
                        <a:gdLst>
                          <a:gd name="T0" fmla="+- 0 1000 1000"/>
                          <a:gd name="T1" fmla="*/ T0 w 1000"/>
                          <a:gd name="T2" fmla="+- 0 1000 1000"/>
                          <a:gd name="T3" fmla="*/ 1000 h 1000"/>
                          <a:gd name="T4" fmla="+- 0 1000 1000"/>
                          <a:gd name="T5" fmla="*/ T4 w 1000"/>
                          <a:gd name="T6" fmla="+- 0 2000 1000"/>
                          <a:gd name="T7" fmla="*/ 2000 h 1000"/>
                          <a:gd name="T8" fmla="+- 0 2000 1000"/>
                          <a:gd name="T9" fmla="*/ T8 w 1000"/>
                          <a:gd name="T10" fmla="+- 0 2000 1000"/>
                          <a:gd name="T11" fmla="*/ 2000 h 1000"/>
                          <a:gd name="T12" fmla="+- 0 2000 1000"/>
                          <a:gd name="T13" fmla="*/ T12 w 1000"/>
                          <a:gd name="T14" fmla="+- 0 1000 1000"/>
                          <a:gd name="T15" fmla="*/ 1000 h 1000"/>
                          <a:gd name="T16" fmla="+- 0 1000 1000"/>
                          <a:gd name="T17" fmla="*/ T16 w 1000"/>
                          <a:gd name="T18" fmla="+- 0 1000 1000"/>
                          <a:gd name="T19" fmla="*/ 1000 h 100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0" y="1000"/>
                            </a:lnTo>
                            <a:lnTo>
                              <a:pt x="1000" y="1000"/>
                            </a:lnTo>
                            <a:lnTo>
                              <a:pt x="1000" y="0"/>
                            </a:lnTo>
                            <a:close/>
                            <a:moveTo>
                              <a:pt x="0" y="0"/>
                            </a:moveTo>
                          </a:path>
                        </a:pathLst>
                      </a:custGeom>
                      <a:noFill/>
                      <a:ln w="12700">
                        <a:solidFill>
                          <a:srgbClr val="FFFFFF">
                            <a:alpha val="0"/>
                          </a:srgbClr>
                        </a:solidFill>
                        <a:prstDash val="solid"/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w16sdtfl="http://schemas.microsoft.com/office/word/2024/wordml/sdtformatlock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w16sdtfl="http://schemas.microsoft.com/office/word/2024/wordml/sdtformatlock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278FA800" w14:textId="77777777" w:rsidR="00A0566E" w:rsidRDefault="00A0566E"/>
                        <w:p w14:paraId="4D2CC571" w14:textId="77777777" w:rsidR="00A0566E" w:rsidRDefault="00A0566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EE9661" id="Freeform 1" o:spid="_x0000_s1027" style="position:absolute;margin-left:457.1pt;margin-top:127.55pt;width:56.5pt;height:64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" o:allowincell="f" adj="-11796480,,5400" path="m,l,1000r1000,l1000,,,xm,e" filled="f" strokecolor="white" strokeweight="1pt">
              <v:stroke opacity="0" joinstyle="round"/>
              <v:formulas/>
              <v:path arrowok="t" o:connecttype="custom" o:connectlocs="0,812800;0,1625600;717550,1625600;717550,812800;0,812800" o:connectangles="0,0,0,0,0" textboxrect="0,0,1000,1000"/>
              <v:textbox inset="0,0,0,0">
                <w:txbxContent>
                  <w:p w14:paraId="278FA800" w14:textId="77777777" w:rsidR="00A0566E" w:rsidRDefault="00A0566E"/>
                  <w:p w14:paraId="4D2CC571" w14:textId="77777777" w:rsidR="00A0566E" w:rsidRDefault="00A0566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4A40C7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C94A6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E0A4A68"/>
    <w:multiLevelType w:val="hybridMultilevel"/>
    <w:tmpl w:val="E86ACFD2"/>
    <w:lvl w:ilvl="0" w:tplc="CA70E6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C2CAF"/>
    <w:multiLevelType w:val="multilevel"/>
    <w:tmpl w:val="F2844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975497D"/>
    <w:multiLevelType w:val="hybridMultilevel"/>
    <w:tmpl w:val="21AE8180"/>
    <w:lvl w:ilvl="0" w:tplc="88F831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3BC691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692E725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39BE77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5C3AA1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12B299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CEC022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2A6033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726C2E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5" w15:restartNumberingAfterBreak="0">
    <w:nsid w:val="208C4D1E"/>
    <w:multiLevelType w:val="hybridMultilevel"/>
    <w:tmpl w:val="6A86EDD4"/>
    <w:lvl w:ilvl="0" w:tplc="A22844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AA3E9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834A1EE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AD54E3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14F8CB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285834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AF2EF7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54F21E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0B9839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6" w15:restartNumberingAfterBreak="0">
    <w:nsid w:val="23E42A1D"/>
    <w:multiLevelType w:val="multilevel"/>
    <w:tmpl w:val="8BDAB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9850676"/>
    <w:multiLevelType w:val="hybridMultilevel"/>
    <w:tmpl w:val="3F029722"/>
    <w:lvl w:ilvl="0" w:tplc="5AB68D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40B239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FDBCC5A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16A873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A8F68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B8B0E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C32ADB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8C9A87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E9BA07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8" w15:restartNumberingAfterBreak="0">
    <w:nsid w:val="2F3710ED"/>
    <w:multiLevelType w:val="multilevel"/>
    <w:tmpl w:val="E92A8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FB037D0"/>
    <w:multiLevelType w:val="hybridMultilevel"/>
    <w:tmpl w:val="D0700C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8A350B"/>
    <w:multiLevelType w:val="hybridMultilevel"/>
    <w:tmpl w:val="691CD8C2"/>
    <w:lvl w:ilvl="0" w:tplc="E7F40266"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8A5EA0"/>
    <w:multiLevelType w:val="hybridMultilevel"/>
    <w:tmpl w:val="E98C5E76"/>
    <w:lvl w:ilvl="0" w:tplc="43D6BB2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2042F7F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ahoma" w:hAnsi="Tahoma" w:hint="default"/>
      </w:rPr>
    </w:lvl>
    <w:lvl w:ilvl="2" w:tplc="22E89F8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</w:rPr>
    </w:lvl>
    <w:lvl w:ilvl="3" w:tplc="29D0889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ahoma" w:hAnsi="Tahoma" w:hint="default"/>
      </w:rPr>
    </w:lvl>
    <w:lvl w:ilvl="4" w:tplc="36081A5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ahoma" w:hAnsi="Tahoma" w:hint="default"/>
      </w:rPr>
    </w:lvl>
    <w:lvl w:ilvl="5" w:tplc="4B5466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ahoma" w:hAnsi="Tahoma" w:hint="default"/>
      </w:rPr>
    </w:lvl>
    <w:lvl w:ilvl="6" w:tplc="A20A0C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ahoma" w:hAnsi="Tahoma" w:hint="default"/>
      </w:rPr>
    </w:lvl>
    <w:lvl w:ilvl="7" w:tplc="DE5A9F8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ahoma" w:hAnsi="Tahoma" w:hint="default"/>
      </w:rPr>
    </w:lvl>
    <w:lvl w:ilvl="8" w:tplc="2964554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ahoma" w:hAnsi="Tahoma" w:hint="default"/>
      </w:rPr>
    </w:lvl>
  </w:abstractNum>
  <w:abstractNum w:abstractNumId="12" w15:restartNumberingAfterBreak="0">
    <w:nsid w:val="461A0B94"/>
    <w:multiLevelType w:val="hybridMultilevel"/>
    <w:tmpl w:val="A3FEE672"/>
    <w:lvl w:ilvl="0" w:tplc="3412FF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BAC6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C299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B83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AA2A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089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DE7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C07B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EC4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8094FE5"/>
    <w:multiLevelType w:val="hybridMultilevel"/>
    <w:tmpl w:val="A808B7C2"/>
    <w:lvl w:ilvl="0" w:tplc="32C86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6094A0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F27CFE3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B8A415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1D4406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C0448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CFCC8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664269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84B2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4" w15:restartNumberingAfterBreak="0">
    <w:nsid w:val="4EF84C65"/>
    <w:multiLevelType w:val="hybridMultilevel"/>
    <w:tmpl w:val="33E4224E"/>
    <w:lvl w:ilvl="0" w:tplc="B45A84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C1E5F"/>
    <w:multiLevelType w:val="hybridMultilevel"/>
    <w:tmpl w:val="BD8AD53A"/>
    <w:lvl w:ilvl="0" w:tplc="8FAE7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60650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7B44842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BD805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2DA2E8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5A9A20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47DC2E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92CE5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BD0CE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6" w15:restartNumberingAfterBreak="0">
    <w:nsid w:val="53250641"/>
    <w:multiLevelType w:val="hybridMultilevel"/>
    <w:tmpl w:val="19845826"/>
    <w:lvl w:ilvl="0" w:tplc="36A837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C44E98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ahoma" w:hAnsi="Tahoma" w:hint="default"/>
      </w:rPr>
    </w:lvl>
    <w:lvl w:ilvl="2" w:tplc="F2F0728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</w:rPr>
    </w:lvl>
    <w:lvl w:ilvl="3" w:tplc="F2C295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ahoma" w:hAnsi="Tahoma" w:hint="default"/>
      </w:rPr>
    </w:lvl>
    <w:lvl w:ilvl="4" w:tplc="C6BC8D1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ahoma" w:hAnsi="Tahoma" w:hint="default"/>
      </w:rPr>
    </w:lvl>
    <w:lvl w:ilvl="5" w:tplc="0346D0D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ahoma" w:hAnsi="Tahoma" w:hint="default"/>
      </w:rPr>
    </w:lvl>
    <w:lvl w:ilvl="6" w:tplc="F788D02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ahoma" w:hAnsi="Tahoma" w:hint="default"/>
      </w:rPr>
    </w:lvl>
    <w:lvl w:ilvl="7" w:tplc="26CCA74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ahoma" w:hAnsi="Tahoma" w:hint="default"/>
      </w:rPr>
    </w:lvl>
    <w:lvl w:ilvl="8" w:tplc="F2F676F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ahoma" w:hAnsi="Tahoma" w:hint="default"/>
      </w:rPr>
    </w:lvl>
  </w:abstractNum>
  <w:abstractNum w:abstractNumId="17" w15:restartNumberingAfterBreak="0">
    <w:nsid w:val="55B65F5F"/>
    <w:multiLevelType w:val="hybridMultilevel"/>
    <w:tmpl w:val="F91A103E"/>
    <w:lvl w:ilvl="0" w:tplc="464076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314B38"/>
    <w:multiLevelType w:val="hybridMultilevel"/>
    <w:tmpl w:val="CAB648F8"/>
    <w:lvl w:ilvl="0" w:tplc="C26E7C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354AC6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479EECD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B5FAB2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C18A48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A8401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9048B7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B3C8A1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97922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9" w15:restartNumberingAfterBreak="0">
    <w:nsid w:val="57843BDD"/>
    <w:multiLevelType w:val="hybridMultilevel"/>
    <w:tmpl w:val="9DC625D6"/>
    <w:lvl w:ilvl="0" w:tplc="F788A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9968CF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B9D47C2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FC82A8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A1D4ED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5CAEDF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DBACDE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7726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D2905A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0" w15:restartNumberingAfterBreak="0">
    <w:nsid w:val="5B674EEA"/>
    <w:multiLevelType w:val="hybridMultilevel"/>
    <w:tmpl w:val="7B1A2056"/>
    <w:lvl w:ilvl="0" w:tplc="EB26AD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F39C63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8C58855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DE4E04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C5F28F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742AF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33A47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551ECF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56543B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1" w15:restartNumberingAfterBreak="0">
    <w:nsid w:val="5EEF545A"/>
    <w:multiLevelType w:val="hybridMultilevel"/>
    <w:tmpl w:val="8DF2E728"/>
    <w:lvl w:ilvl="0" w:tplc="7BBEAAB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93EE952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ahoma" w:hAnsi="Tahoma" w:hint="default"/>
      </w:rPr>
    </w:lvl>
    <w:lvl w:ilvl="2" w:tplc="7CEC0AB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</w:rPr>
    </w:lvl>
    <w:lvl w:ilvl="3" w:tplc="552615C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ahoma" w:hAnsi="Tahoma" w:hint="default"/>
      </w:rPr>
    </w:lvl>
    <w:lvl w:ilvl="4" w:tplc="E586E11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ahoma" w:hAnsi="Tahoma" w:hint="default"/>
      </w:rPr>
    </w:lvl>
    <w:lvl w:ilvl="5" w:tplc="25E4078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ahoma" w:hAnsi="Tahoma" w:hint="default"/>
      </w:rPr>
    </w:lvl>
    <w:lvl w:ilvl="6" w:tplc="93222A7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ahoma" w:hAnsi="Tahoma" w:hint="default"/>
      </w:rPr>
    </w:lvl>
    <w:lvl w:ilvl="7" w:tplc="CC74F9E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ahoma" w:hAnsi="Tahoma" w:hint="default"/>
      </w:rPr>
    </w:lvl>
    <w:lvl w:ilvl="8" w:tplc="4CEC771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ahoma" w:hAnsi="Tahoma" w:hint="default"/>
      </w:rPr>
    </w:lvl>
  </w:abstractNum>
  <w:abstractNum w:abstractNumId="22" w15:restartNumberingAfterBreak="0">
    <w:nsid w:val="5F7F45D7"/>
    <w:multiLevelType w:val="hybridMultilevel"/>
    <w:tmpl w:val="0400D2C2"/>
    <w:lvl w:ilvl="0" w:tplc="1674AE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58AD0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91F6067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BDF4AE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771E49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F54C13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81120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22603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7366A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3" w15:restartNumberingAfterBreak="0">
    <w:nsid w:val="646B3661"/>
    <w:multiLevelType w:val="hybridMultilevel"/>
    <w:tmpl w:val="AF640588"/>
    <w:lvl w:ilvl="0" w:tplc="B2A60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645CB3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F8E85D3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49CEB6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9E2EC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A6C2E4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0B7048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26643F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D4C06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4" w15:restartNumberingAfterBreak="0">
    <w:nsid w:val="65EC6DFC"/>
    <w:multiLevelType w:val="hybridMultilevel"/>
    <w:tmpl w:val="797CF7BE"/>
    <w:lvl w:ilvl="0" w:tplc="B852D8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9816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BA51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9A2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9E3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48DF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5C79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E8E9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7658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6D40F0D"/>
    <w:multiLevelType w:val="hybridMultilevel"/>
    <w:tmpl w:val="2AEAC2DA"/>
    <w:lvl w:ilvl="0" w:tplc="DB4EC4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B428F0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12C0CF8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20F83E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FAFE80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83666D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D8CE1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B3D6BA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4B88F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6" w15:restartNumberingAfterBreak="0">
    <w:nsid w:val="674B694C"/>
    <w:multiLevelType w:val="hybridMultilevel"/>
    <w:tmpl w:val="C44C4B3A"/>
    <w:lvl w:ilvl="0" w:tplc="9A703654"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FB5C70"/>
    <w:multiLevelType w:val="hybridMultilevel"/>
    <w:tmpl w:val="DA2C4B18"/>
    <w:lvl w:ilvl="0" w:tplc="35EAD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765AD2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CB52B08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FD2C2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310E74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F6D62A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A9A253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B26C54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FDCE86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8" w15:restartNumberingAfterBreak="0">
    <w:nsid w:val="6FD927E1"/>
    <w:multiLevelType w:val="hybridMultilevel"/>
    <w:tmpl w:val="47CA5F0E"/>
    <w:lvl w:ilvl="0" w:tplc="F6AE26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9811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927E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8AB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E45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E60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F2F7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78E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804B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5DA033D"/>
    <w:multiLevelType w:val="hybridMultilevel"/>
    <w:tmpl w:val="ECB8E168"/>
    <w:lvl w:ilvl="0" w:tplc="02F83AF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2542B4B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ahoma" w:hAnsi="Tahoma" w:hint="default"/>
      </w:rPr>
    </w:lvl>
    <w:lvl w:ilvl="2" w:tplc="955674E2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</w:rPr>
    </w:lvl>
    <w:lvl w:ilvl="3" w:tplc="9D6A745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ahoma" w:hAnsi="Tahoma" w:hint="default"/>
      </w:rPr>
    </w:lvl>
    <w:lvl w:ilvl="4" w:tplc="B5C02DE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ahoma" w:hAnsi="Tahoma" w:hint="default"/>
      </w:rPr>
    </w:lvl>
    <w:lvl w:ilvl="5" w:tplc="4F1C649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ahoma" w:hAnsi="Tahoma" w:hint="default"/>
      </w:rPr>
    </w:lvl>
    <w:lvl w:ilvl="6" w:tplc="6ADCD25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ahoma" w:hAnsi="Tahoma" w:hint="default"/>
      </w:rPr>
    </w:lvl>
    <w:lvl w:ilvl="7" w:tplc="8E7A49D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ahoma" w:hAnsi="Tahoma" w:hint="default"/>
      </w:rPr>
    </w:lvl>
    <w:lvl w:ilvl="8" w:tplc="7B9CA0B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ahoma" w:hAnsi="Tahoma" w:hint="default"/>
      </w:rPr>
    </w:lvl>
  </w:abstractNum>
  <w:abstractNum w:abstractNumId="30" w15:restartNumberingAfterBreak="0">
    <w:nsid w:val="783C60B4"/>
    <w:multiLevelType w:val="hybridMultilevel"/>
    <w:tmpl w:val="2B3CFF2C"/>
    <w:lvl w:ilvl="0" w:tplc="D01A15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62EA2B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A8B24BD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3" w:tplc="B18AAF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3F88A5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A2E6D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5B30B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03EA3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FF1A43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num w:numId="1" w16cid:durableId="1348677104">
    <w:abstractNumId w:val="2"/>
  </w:num>
  <w:num w:numId="2" w16cid:durableId="1767800189">
    <w:abstractNumId w:val="26"/>
  </w:num>
  <w:num w:numId="3" w16cid:durableId="2023511583">
    <w:abstractNumId w:val="17"/>
  </w:num>
  <w:num w:numId="4" w16cid:durableId="1899243381">
    <w:abstractNumId w:val="10"/>
  </w:num>
  <w:num w:numId="5" w16cid:durableId="1402757565">
    <w:abstractNumId w:val="0"/>
  </w:num>
  <w:num w:numId="6" w16cid:durableId="323558347">
    <w:abstractNumId w:val="9"/>
  </w:num>
  <w:num w:numId="7" w16cid:durableId="104470168">
    <w:abstractNumId w:val="1"/>
  </w:num>
  <w:num w:numId="8" w16cid:durableId="611057931">
    <w:abstractNumId w:val="3"/>
  </w:num>
  <w:num w:numId="9" w16cid:durableId="390662456">
    <w:abstractNumId w:val="6"/>
  </w:num>
  <w:num w:numId="10" w16cid:durableId="657537107">
    <w:abstractNumId w:val="8"/>
  </w:num>
  <w:num w:numId="11" w16cid:durableId="970019919">
    <w:abstractNumId w:val="13"/>
  </w:num>
  <w:num w:numId="12" w16cid:durableId="544761434">
    <w:abstractNumId w:val="14"/>
  </w:num>
  <w:num w:numId="13" w16cid:durableId="187136401">
    <w:abstractNumId w:val="16"/>
  </w:num>
  <w:num w:numId="14" w16cid:durableId="1442532082">
    <w:abstractNumId w:val="29"/>
  </w:num>
  <w:num w:numId="15" w16cid:durableId="1476874168">
    <w:abstractNumId w:val="11"/>
  </w:num>
  <w:num w:numId="16" w16cid:durableId="1472745241">
    <w:abstractNumId w:val="21"/>
  </w:num>
  <w:num w:numId="17" w16cid:durableId="592863436">
    <w:abstractNumId w:val="30"/>
  </w:num>
  <w:num w:numId="18" w16cid:durableId="58674081">
    <w:abstractNumId w:val="28"/>
  </w:num>
  <w:num w:numId="19" w16cid:durableId="23679845">
    <w:abstractNumId w:val="24"/>
  </w:num>
  <w:num w:numId="20" w16cid:durableId="1232426945">
    <w:abstractNumId w:val="12"/>
  </w:num>
  <w:num w:numId="21" w16cid:durableId="706636635">
    <w:abstractNumId w:val="4"/>
  </w:num>
  <w:num w:numId="22" w16cid:durableId="542446630">
    <w:abstractNumId w:val="23"/>
  </w:num>
  <w:num w:numId="23" w16cid:durableId="517082166">
    <w:abstractNumId w:val="25"/>
  </w:num>
  <w:num w:numId="24" w16cid:durableId="1650595195">
    <w:abstractNumId w:val="19"/>
  </w:num>
  <w:num w:numId="25" w16cid:durableId="999237320">
    <w:abstractNumId w:val="5"/>
  </w:num>
  <w:num w:numId="26" w16cid:durableId="1887137903">
    <w:abstractNumId w:val="20"/>
  </w:num>
  <w:num w:numId="27" w16cid:durableId="1982954450">
    <w:abstractNumId w:val="27"/>
  </w:num>
  <w:num w:numId="28" w16cid:durableId="731465355">
    <w:abstractNumId w:val="7"/>
  </w:num>
  <w:num w:numId="29" w16cid:durableId="1101486697">
    <w:abstractNumId w:val="18"/>
  </w:num>
  <w:num w:numId="30" w16cid:durableId="936182045">
    <w:abstractNumId w:val="15"/>
  </w:num>
  <w:num w:numId="31" w16cid:durableId="1303999448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dre Preiss">
    <w15:presenceInfo w15:providerId="Windows Live" w15:userId="0112cd094bc623d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B4"/>
    <w:rsid w:val="0000502E"/>
    <w:rsid w:val="000052F0"/>
    <w:rsid w:val="00010117"/>
    <w:rsid w:val="00013BE0"/>
    <w:rsid w:val="00021F74"/>
    <w:rsid w:val="00022393"/>
    <w:rsid w:val="00024BF3"/>
    <w:rsid w:val="0002554F"/>
    <w:rsid w:val="00034B58"/>
    <w:rsid w:val="00035D34"/>
    <w:rsid w:val="000402AE"/>
    <w:rsid w:val="00044781"/>
    <w:rsid w:val="00045262"/>
    <w:rsid w:val="00054590"/>
    <w:rsid w:val="0005505E"/>
    <w:rsid w:val="00067689"/>
    <w:rsid w:val="000726E4"/>
    <w:rsid w:val="0007408F"/>
    <w:rsid w:val="000740CA"/>
    <w:rsid w:val="00077842"/>
    <w:rsid w:val="00083756"/>
    <w:rsid w:val="00083BCC"/>
    <w:rsid w:val="000853AD"/>
    <w:rsid w:val="0008648E"/>
    <w:rsid w:val="00096BB8"/>
    <w:rsid w:val="000A0DF5"/>
    <w:rsid w:val="000A2C65"/>
    <w:rsid w:val="000A2D70"/>
    <w:rsid w:val="000A30A5"/>
    <w:rsid w:val="000B67EA"/>
    <w:rsid w:val="000C0A4D"/>
    <w:rsid w:val="000C1B8C"/>
    <w:rsid w:val="000C2DF8"/>
    <w:rsid w:val="000C49C4"/>
    <w:rsid w:val="000E349D"/>
    <w:rsid w:val="001022AD"/>
    <w:rsid w:val="0010466F"/>
    <w:rsid w:val="00111B49"/>
    <w:rsid w:val="001143C2"/>
    <w:rsid w:val="00116A20"/>
    <w:rsid w:val="00127BB2"/>
    <w:rsid w:val="001303FF"/>
    <w:rsid w:val="00132468"/>
    <w:rsid w:val="001347AB"/>
    <w:rsid w:val="001377FE"/>
    <w:rsid w:val="00140BF3"/>
    <w:rsid w:val="00142377"/>
    <w:rsid w:val="001453F5"/>
    <w:rsid w:val="00150584"/>
    <w:rsid w:val="00154B83"/>
    <w:rsid w:val="0015500A"/>
    <w:rsid w:val="00162EAB"/>
    <w:rsid w:val="00165AF2"/>
    <w:rsid w:val="00165E0A"/>
    <w:rsid w:val="00167013"/>
    <w:rsid w:val="00170319"/>
    <w:rsid w:val="00173012"/>
    <w:rsid w:val="001737DE"/>
    <w:rsid w:val="00173F05"/>
    <w:rsid w:val="0017407A"/>
    <w:rsid w:val="0017491A"/>
    <w:rsid w:val="00177BC8"/>
    <w:rsid w:val="00180B31"/>
    <w:rsid w:val="00182CA1"/>
    <w:rsid w:val="00186F65"/>
    <w:rsid w:val="00194836"/>
    <w:rsid w:val="00194FDD"/>
    <w:rsid w:val="00195069"/>
    <w:rsid w:val="001A5E8F"/>
    <w:rsid w:val="001A5EC6"/>
    <w:rsid w:val="001B1D11"/>
    <w:rsid w:val="001B6216"/>
    <w:rsid w:val="001B63B8"/>
    <w:rsid w:val="001B65F5"/>
    <w:rsid w:val="001B67C0"/>
    <w:rsid w:val="001C2ACF"/>
    <w:rsid w:val="001C2C7F"/>
    <w:rsid w:val="001C2F1C"/>
    <w:rsid w:val="001D0298"/>
    <w:rsid w:val="001D4FA0"/>
    <w:rsid w:val="001D75B2"/>
    <w:rsid w:val="001E0A90"/>
    <w:rsid w:val="001E4F57"/>
    <w:rsid w:val="001F34A8"/>
    <w:rsid w:val="001F4622"/>
    <w:rsid w:val="001F60C7"/>
    <w:rsid w:val="001F779D"/>
    <w:rsid w:val="00211575"/>
    <w:rsid w:val="0021316E"/>
    <w:rsid w:val="00214034"/>
    <w:rsid w:val="002156BE"/>
    <w:rsid w:val="00217B82"/>
    <w:rsid w:val="00220118"/>
    <w:rsid w:val="002201D5"/>
    <w:rsid w:val="00227995"/>
    <w:rsid w:val="00232E1E"/>
    <w:rsid w:val="00233C20"/>
    <w:rsid w:val="0023588D"/>
    <w:rsid w:val="002359E6"/>
    <w:rsid w:val="002509DF"/>
    <w:rsid w:val="002527DC"/>
    <w:rsid w:val="00261483"/>
    <w:rsid w:val="002634B6"/>
    <w:rsid w:val="0026506C"/>
    <w:rsid w:val="00265C5F"/>
    <w:rsid w:val="00274096"/>
    <w:rsid w:val="00276A8A"/>
    <w:rsid w:val="0028300A"/>
    <w:rsid w:val="00284553"/>
    <w:rsid w:val="0028500A"/>
    <w:rsid w:val="00285351"/>
    <w:rsid w:val="00287267"/>
    <w:rsid w:val="002A0204"/>
    <w:rsid w:val="002B1411"/>
    <w:rsid w:val="002B48D2"/>
    <w:rsid w:val="002C195A"/>
    <w:rsid w:val="002C5159"/>
    <w:rsid w:val="002C7D5A"/>
    <w:rsid w:val="002D5414"/>
    <w:rsid w:val="002E4821"/>
    <w:rsid w:val="002E5FCE"/>
    <w:rsid w:val="002E7A8E"/>
    <w:rsid w:val="002F0B8A"/>
    <w:rsid w:val="002F4ED9"/>
    <w:rsid w:val="002F5DA5"/>
    <w:rsid w:val="002F7600"/>
    <w:rsid w:val="00302C21"/>
    <w:rsid w:val="00304653"/>
    <w:rsid w:val="00305B56"/>
    <w:rsid w:val="00305DE5"/>
    <w:rsid w:val="00305EAB"/>
    <w:rsid w:val="00306405"/>
    <w:rsid w:val="003074F8"/>
    <w:rsid w:val="00307595"/>
    <w:rsid w:val="00307FF5"/>
    <w:rsid w:val="003101C1"/>
    <w:rsid w:val="00317404"/>
    <w:rsid w:val="00317837"/>
    <w:rsid w:val="003262B9"/>
    <w:rsid w:val="003316D8"/>
    <w:rsid w:val="00335D96"/>
    <w:rsid w:val="00337598"/>
    <w:rsid w:val="00341368"/>
    <w:rsid w:val="00342AC5"/>
    <w:rsid w:val="00342CA6"/>
    <w:rsid w:val="00347471"/>
    <w:rsid w:val="003576D7"/>
    <w:rsid w:val="00360854"/>
    <w:rsid w:val="00361705"/>
    <w:rsid w:val="00364E46"/>
    <w:rsid w:val="00365098"/>
    <w:rsid w:val="00366418"/>
    <w:rsid w:val="003739A6"/>
    <w:rsid w:val="003740B2"/>
    <w:rsid w:val="00374140"/>
    <w:rsid w:val="00380299"/>
    <w:rsid w:val="00390028"/>
    <w:rsid w:val="003A0E28"/>
    <w:rsid w:val="003A1189"/>
    <w:rsid w:val="003A292E"/>
    <w:rsid w:val="003A728F"/>
    <w:rsid w:val="003A7A2B"/>
    <w:rsid w:val="003B2F61"/>
    <w:rsid w:val="003C1B54"/>
    <w:rsid w:val="003C66F7"/>
    <w:rsid w:val="003D04B7"/>
    <w:rsid w:val="003D0894"/>
    <w:rsid w:val="003D16D6"/>
    <w:rsid w:val="003D5304"/>
    <w:rsid w:val="003D6850"/>
    <w:rsid w:val="003D695E"/>
    <w:rsid w:val="003E4905"/>
    <w:rsid w:val="003E5225"/>
    <w:rsid w:val="003E56F2"/>
    <w:rsid w:val="003E6AF5"/>
    <w:rsid w:val="003E7BE4"/>
    <w:rsid w:val="003F67FD"/>
    <w:rsid w:val="0040308F"/>
    <w:rsid w:val="0040484B"/>
    <w:rsid w:val="004210CC"/>
    <w:rsid w:val="004257D9"/>
    <w:rsid w:val="00425D86"/>
    <w:rsid w:val="004278F8"/>
    <w:rsid w:val="00430D48"/>
    <w:rsid w:val="0043101E"/>
    <w:rsid w:val="00434CC8"/>
    <w:rsid w:val="004361A0"/>
    <w:rsid w:val="00437D5A"/>
    <w:rsid w:val="004419F0"/>
    <w:rsid w:val="0044519A"/>
    <w:rsid w:val="004459E7"/>
    <w:rsid w:val="00446842"/>
    <w:rsid w:val="0044684F"/>
    <w:rsid w:val="00446EC2"/>
    <w:rsid w:val="00450AAF"/>
    <w:rsid w:val="00450BD9"/>
    <w:rsid w:val="00456413"/>
    <w:rsid w:val="00464F54"/>
    <w:rsid w:val="00466540"/>
    <w:rsid w:val="00472AAD"/>
    <w:rsid w:val="00472E19"/>
    <w:rsid w:val="004734D7"/>
    <w:rsid w:val="00476142"/>
    <w:rsid w:val="00481258"/>
    <w:rsid w:val="00482799"/>
    <w:rsid w:val="00483D41"/>
    <w:rsid w:val="004866BC"/>
    <w:rsid w:val="00490D2E"/>
    <w:rsid w:val="00491C2F"/>
    <w:rsid w:val="004931BF"/>
    <w:rsid w:val="00497BB1"/>
    <w:rsid w:val="004A3082"/>
    <w:rsid w:val="004A34CE"/>
    <w:rsid w:val="004A4E80"/>
    <w:rsid w:val="004A58BC"/>
    <w:rsid w:val="004B2ECD"/>
    <w:rsid w:val="004B5EF5"/>
    <w:rsid w:val="004C3980"/>
    <w:rsid w:val="004C7013"/>
    <w:rsid w:val="004D148D"/>
    <w:rsid w:val="004D4278"/>
    <w:rsid w:val="004D5062"/>
    <w:rsid w:val="004D5E88"/>
    <w:rsid w:val="004E492D"/>
    <w:rsid w:val="004F5E01"/>
    <w:rsid w:val="005000A6"/>
    <w:rsid w:val="0050201B"/>
    <w:rsid w:val="00502CFC"/>
    <w:rsid w:val="0050328F"/>
    <w:rsid w:val="005070CC"/>
    <w:rsid w:val="0051097F"/>
    <w:rsid w:val="00512AC0"/>
    <w:rsid w:val="005202AA"/>
    <w:rsid w:val="0053040C"/>
    <w:rsid w:val="00535039"/>
    <w:rsid w:val="005403B1"/>
    <w:rsid w:val="00543D03"/>
    <w:rsid w:val="005441AC"/>
    <w:rsid w:val="00545713"/>
    <w:rsid w:val="00547698"/>
    <w:rsid w:val="00547720"/>
    <w:rsid w:val="00550B05"/>
    <w:rsid w:val="005518C2"/>
    <w:rsid w:val="005526BE"/>
    <w:rsid w:val="00554B96"/>
    <w:rsid w:val="00556B8B"/>
    <w:rsid w:val="00563391"/>
    <w:rsid w:val="00563EF7"/>
    <w:rsid w:val="0056458F"/>
    <w:rsid w:val="00565510"/>
    <w:rsid w:val="00565A22"/>
    <w:rsid w:val="00566EA2"/>
    <w:rsid w:val="00570BF8"/>
    <w:rsid w:val="00571AD3"/>
    <w:rsid w:val="00576773"/>
    <w:rsid w:val="00580C9B"/>
    <w:rsid w:val="00580FAE"/>
    <w:rsid w:val="005814D0"/>
    <w:rsid w:val="00587CB5"/>
    <w:rsid w:val="00590663"/>
    <w:rsid w:val="005979E0"/>
    <w:rsid w:val="005A2209"/>
    <w:rsid w:val="005A662A"/>
    <w:rsid w:val="005B42D9"/>
    <w:rsid w:val="005C1CDE"/>
    <w:rsid w:val="005C42F7"/>
    <w:rsid w:val="005C73B9"/>
    <w:rsid w:val="005C773C"/>
    <w:rsid w:val="005D3D6C"/>
    <w:rsid w:val="005D6277"/>
    <w:rsid w:val="005D68C3"/>
    <w:rsid w:val="005E3654"/>
    <w:rsid w:val="005E4AF9"/>
    <w:rsid w:val="005F1C15"/>
    <w:rsid w:val="005F5E13"/>
    <w:rsid w:val="005F644B"/>
    <w:rsid w:val="00600106"/>
    <w:rsid w:val="00603FE1"/>
    <w:rsid w:val="006049A4"/>
    <w:rsid w:val="006062D8"/>
    <w:rsid w:val="006073A5"/>
    <w:rsid w:val="006217C1"/>
    <w:rsid w:val="0062721A"/>
    <w:rsid w:val="0063371B"/>
    <w:rsid w:val="006364DE"/>
    <w:rsid w:val="00637612"/>
    <w:rsid w:val="006457D8"/>
    <w:rsid w:val="006511EC"/>
    <w:rsid w:val="00653B40"/>
    <w:rsid w:val="00655EE6"/>
    <w:rsid w:val="006609C8"/>
    <w:rsid w:val="00661FB4"/>
    <w:rsid w:val="00662C2C"/>
    <w:rsid w:val="006633F5"/>
    <w:rsid w:val="00666691"/>
    <w:rsid w:val="00667DE8"/>
    <w:rsid w:val="00686E38"/>
    <w:rsid w:val="0068715D"/>
    <w:rsid w:val="00687AD6"/>
    <w:rsid w:val="006966BE"/>
    <w:rsid w:val="00697403"/>
    <w:rsid w:val="006A2E23"/>
    <w:rsid w:val="006A3758"/>
    <w:rsid w:val="006A5EAA"/>
    <w:rsid w:val="006A69AF"/>
    <w:rsid w:val="006A70E2"/>
    <w:rsid w:val="006B0D4C"/>
    <w:rsid w:val="006B2B7B"/>
    <w:rsid w:val="006B5A94"/>
    <w:rsid w:val="006B66CD"/>
    <w:rsid w:val="006B7093"/>
    <w:rsid w:val="006C0497"/>
    <w:rsid w:val="006C0D4D"/>
    <w:rsid w:val="006C61AE"/>
    <w:rsid w:val="006C6338"/>
    <w:rsid w:val="006D3CEA"/>
    <w:rsid w:val="006D4AD7"/>
    <w:rsid w:val="006D6C1A"/>
    <w:rsid w:val="006D7A90"/>
    <w:rsid w:val="006E21E1"/>
    <w:rsid w:val="006E2E79"/>
    <w:rsid w:val="006E3EBA"/>
    <w:rsid w:val="006E58C4"/>
    <w:rsid w:val="006F01D0"/>
    <w:rsid w:val="006F52AC"/>
    <w:rsid w:val="00701EFE"/>
    <w:rsid w:val="00702701"/>
    <w:rsid w:val="007109D2"/>
    <w:rsid w:val="00712EF8"/>
    <w:rsid w:val="0071381C"/>
    <w:rsid w:val="00723583"/>
    <w:rsid w:val="007269B4"/>
    <w:rsid w:val="00730AF6"/>
    <w:rsid w:val="007347D1"/>
    <w:rsid w:val="00734B43"/>
    <w:rsid w:val="00735472"/>
    <w:rsid w:val="007404A0"/>
    <w:rsid w:val="0074182F"/>
    <w:rsid w:val="007464C8"/>
    <w:rsid w:val="0074704C"/>
    <w:rsid w:val="00750C22"/>
    <w:rsid w:val="00751DC5"/>
    <w:rsid w:val="00762D96"/>
    <w:rsid w:val="00763793"/>
    <w:rsid w:val="00770D58"/>
    <w:rsid w:val="00775A97"/>
    <w:rsid w:val="00775DE1"/>
    <w:rsid w:val="007868F1"/>
    <w:rsid w:val="00787E44"/>
    <w:rsid w:val="00790C67"/>
    <w:rsid w:val="0079591E"/>
    <w:rsid w:val="00797345"/>
    <w:rsid w:val="007A10B9"/>
    <w:rsid w:val="007A23A6"/>
    <w:rsid w:val="007A4383"/>
    <w:rsid w:val="007B3B9F"/>
    <w:rsid w:val="007B535F"/>
    <w:rsid w:val="007B635F"/>
    <w:rsid w:val="007B770A"/>
    <w:rsid w:val="007B7992"/>
    <w:rsid w:val="007C30E2"/>
    <w:rsid w:val="007C6148"/>
    <w:rsid w:val="007D01CC"/>
    <w:rsid w:val="007D2D73"/>
    <w:rsid w:val="007D6C77"/>
    <w:rsid w:val="007E2E8A"/>
    <w:rsid w:val="007F5175"/>
    <w:rsid w:val="007F558A"/>
    <w:rsid w:val="007F72DE"/>
    <w:rsid w:val="008008DD"/>
    <w:rsid w:val="00803E31"/>
    <w:rsid w:val="00806516"/>
    <w:rsid w:val="00815336"/>
    <w:rsid w:val="008167C7"/>
    <w:rsid w:val="00822334"/>
    <w:rsid w:val="0082264D"/>
    <w:rsid w:val="00822C96"/>
    <w:rsid w:val="008256FE"/>
    <w:rsid w:val="008309CE"/>
    <w:rsid w:val="00832F96"/>
    <w:rsid w:val="008334CD"/>
    <w:rsid w:val="008355D4"/>
    <w:rsid w:val="00835BF2"/>
    <w:rsid w:val="00844FC7"/>
    <w:rsid w:val="00845DEA"/>
    <w:rsid w:val="00857BEF"/>
    <w:rsid w:val="00862ED9"/>
    <w:rsid w:val="008637FD"/>
    <w:rsid w:val="00863BDA"/>
    <w:rsid w:val="00866476"/>
    <w:rsid w:val="008664BC"/>
    <w:rsid w:val="008717E7"/>
    <w:rsid w:val="008743E4"/>
    <w:rsid w:val="00883FAE"/>
    <w:rsid w:val="00886FD1"/>
    <w:rsid w:val="00894D9F"/>
    <w:rsid w:val="008A3E6A"/>
    <w:rsid w:val="008A718F"/>
    <w:rsid w:val="008B2C06"/>
    <w:rsid w:val="008B3D26"/>
    <w:rsid w:val="008B4CCF"/>
    <w:rsid w:val="008B72D5"/>
    <w:rsid w:val="008C7F44"/>
    <w:rsid w:val="008D11F5"/>
    <w:rsid w:val="008D269D"/>
    <w:rsid w:val="008E642E"/>
    <w:rsid w:val="008F0D29"/>
    <w:rsid w:val="008F1805"/>
    <w:rsid w:val="00900171"/>
    <w:rsid w:val="00902F92"/>
    <w:rsid w:val="00904F16"/>
    <w:rsid w:val="00921CCE"/>
    <w:rsid w:val="00930E4B"/>
    <w:rsid w:val="00931DB2"/>
    <w:rsid w:val="009322C3"/>
    <w:rsid w:val="00942C78"/>
    <w:rsid w:val="009478CD"/>
    <w:rsid w:val="00952FA2"/>
    <w:rsid w:val="0095399B"/>
    <w:rsid w:val="009543A2"/>
    <w:rsid w:val="009627EB"/>
    <w:rsid w:val="009727D8"/>
    <w:rsid w:val="00973C7A"/>
    <w:rsid w:val="009740BE"/>
    <w:rsid w:val="00975A78"/>
    <w:rsid w:val="00980A60"/>
    <w:rsid w:val="00981974"/>
    <w:rsid w:val="00981E46"/>
    <w:rsid w:val="00984840"/>
    <w:rsid w:val="009848EC"/>
    <w:rsid w:val="009914B0"/>
    <w:rsid w:val="00992C56"/>
    <w:rsid w:val="00996947"/>
    <w:rsid w:val="009A3D17"/>
    <w:rsid w:val="009A4C7C"/>
    <w:rsid w:val="009B3117"/>
    <w:rsid w:val="009C28EF"/>
    <w:rsid w:val="009C2B15"/>
    <w:rsid w:val="009C3C10"/>
    <w:rsid w:val="009C43AD"/>
    <w:rsid w:val="009C5CB1"/>
    <w:rsid w:val="009C726B"/>
    <w:rsid w:val="009D146D"/>
    <w:rsid w:val="009D1F74"/>
    <w:rsid w:val="009D393D"/>
    <w:rsid w:val="009E3EEB"/>
    <w:rsid w:val="009E546D"/>
    <w:rsid w:val="009E6693"/>
    <w:rsid w:val="009F016C"/>
    <w:rsid w:val="009F01ED"/>
    <w:rsid w:val="009F2125"/>
    <w:rsid w:val="009F6772"/>
    <w:rsid w:val="009F7681"/>
    <w:rsid w:val="00A05443"/>
    <w:rsid w:val="00A0566E"/>
    <w:rsid w:val="00A05673"/>
    <w:rsid w:val="00A15666"/>
    <w:rsid w:val="00A15F97"/>
    <w:rsid w:val="00A17975"/>
    <w:rsid w:val="00A237E1"/>
    <w:rsid w:val="00A26D3B"/>
    <w:rsid w:val="00A27871"/>
    <w:rsid w:val="00A326BD"/>
    <w:rsid w:val="00A33C51"/>
    <w:rsid w:val="00A33C6D"/>
    <w:rsid w:val="00A35CB5"/>
    <w:rsid w:val="00A44550"/>
    <w:rsid w:val="00A50763"/>
    <w:rsid w:val="00A5211C"/>
    <w:rsid w:val="00A522B2"/>
    <w:rsid w:val="00A5459E"/>
    <w:rsid w:val="00A62277"/>
    <w:rsid w:val="00A66832"/>
    <w:rsid w:val="00A66DA6"/>
    <w:rsid w:val="00A67A30"/>
    <w:rsid w:val="00A71945"/>
    <w:rsid w:val="00A771A7"/>
    <w:rsid w:val="00A8170A"/>
    <w:rsid w:val="00A920A2"/>
    <w:rsid w:val="00A9271F"/>
    <w:rsid w:val="00AA44BA"/>
    <w:rsid w:val="00AA76D2"/>
    <w:rsid w:val="00AB3274"/>
    <w:rsid w:val="00AB7042"/>
    <w:rsid w:val="00AC56DF"/>
    <w:rsid w:val="00AC7B8B"/>
    <w:rsid w:val="00AD3014"/>
    <w:rsid w:val="00AD7CC2"/>
    <w:rsid w:val="00AE1A8A"/>
    <w:rsid w:val="00AE3EE8"/>
    <w:rsid w:val="00AF029A"/>
    <w:rsid w:val="00AF0EF6"/>
    <w:rsid w:val="00AF0FFC"/>
    <w:rsid w:val="00AF1663"/>
    <w:rsid w:val="00AF2C53"/>
    <w:rsid w:val="00AF729F"/>
    <w:rsid w:val="00B01CE0"/>
    <w:rsid w:val="00B026CB"/>
    <w:rsid w:val="00B06B08"/>
    <w:rsid w:val="00B1035D"/>
    <w:rsid w:val="00B10DBB"/>
    <w:rsid w:val="00B121F8"/>
    <w:rsid w:val="00B12B2D"/>
    <w:rsid w:val="00B14220"/>
    <w:rsid w:val="00B1786A"/>
    <w:rsid w:val="00B214FE"/>
    <w:rsid w:val="00B27F1C"/>
    <w:rsid w:val="00B30A7A"/>
    <w:rsid w:val="00B30CA2"/>
    <w:rsid w:val="00B31E40"/>
    <w:rsid w:val="00B42EFD"/>
    <w:rsid w:val="00B5183F"/>
    <w:rsid w:val="00B525E5"/>
    <w:rsid w:val="00B528C6"/>
    <w:rsid w:val="00B55EEF"/>
    <w:rsid w:val="00B62B10"/>
    <w:rsid w:val="00B639EC"/>
    <w:rsid w:val="00B72071"/>
    <w:rsid w:val="00B7474F"/>
    <w:rsid w:val="00B81817"/>
    <w:rsid w:val="00B82D77"/>
    <w:rsid w:val="00B86ADB"/>
    <w:rsid w:val="00B93DDA"/>
    <w:rsid w:val="00B969B7"/>
    <w:rsid w:val="00BA576C"/>
    <w:rsid w:val="00BA57FE"/>
    <w:rsid w:val="00BA7ECB"/>
    <w:rsid w:val="00BB09E4"/>
    <w:rsid w:val="00BB1276"/>
    <w:rsid w:val="00BB14A5"/>
    <w:rsid w:val="00BC4DD0"/>
    <w:rsid w:val="00BC5919"/>
    <w:rsid w:val="00BC5F49"/>
    <w:rsid w:val="00BC6C69"/>
    <w:rsid w:val="00BC7685"/>
    <w:rsid w:val="00BD3272"/>
    <w:rsid w:val="00BD4B36"/>
    <w:rsid w:val="00BD4C3A"/>
    <w:rsid w:val="00BD59D0"/>
    <w:rsid w:val="00BD7DB9"/>
    <w:rsid w:val="00BE042F"/>
    <w:rsid w:val="00BE49DD"/>
    <w:rsid w:val="00BF06AE"/>
    <w:rsid w:val="00BF2301"/>
    <w:rsid w:val="00BF618F"/>
    <w:rsid w:val="00C065CD"/>
    <w:rsid w:val="00C10433"/>
    <w:rsid w:val="00C155BF"/>
    <w:rsid w:val="00C218FF"/>
    <w:rsid w:val="00C21DA4"/>
    <w:rsid w:val="00C24D55"/>
    <w:rsid w:val="00C25337"/>
    <w:rsid w:val="00C26CCF"/>
    <w:rsid w:val="00C30EF4"/>
    <w:rsid w:val="00C33ABA"/>
    <w:rsid w:val="00C3718A"/>
    <w:rsid w:val="00C42297"/>
    <w:rsid w:val="00C468F1"/>
    <w:rsid w:val="00C50F0C"/>
    <w:rsid w:val="00C53CCC"/>
    <w:rsid w:val="00C54055"/>
    <w:rsid w:val="00C60736"/>
    <w:rsid w:val="00C6194B"/>
    <w:rsid w:val="00C72C3E"/>
    <w:rsid w:val="00C72F4E"/>
    <w:rsid w:val="00C7653D"/>
    <w:rsid w:val="00C82D56"/>
    <w:rsid w:val="00C84C99"/>
    <w:rsid w:val="00C93010"/>
    <w:rsid w:val="00C935DB"/>
    <w:rsid w:val="00CA0C76"/>
    <w:rsid w:val="00CA201F"/>
    <w:rsid w:val="00CA466A"/>
    <w:rsid w:val="00CA53CA"/>
    <w:rsid w:val="00CB2C28"/>
    <w:rsid w:val="00CB6804"/>
    <w:rsid w:val="00CC0BD0"/>
    <w:rsid w:val="00CC1547"/>
    <w:rsid w:val="00CC241E"/>
    <w:rsid w:val="00CC26A8"/>
    <w:rsid w:val="00CC64D3"/>
    <w:rsid w:val="00CD0539"/>
    <w:rsid w:val="00CD482C"/>
    <w:rsid w:val="00CD49FE"/>
    <w:rsid w:val="00CD7548"/>
    <w:rsid w:val="00CE40F2"/>
    <w:rsid w:val="00CE5B0B"/>
    <w:rsid w:val="00CF00C2"/>
    <w:rsid w:val="00CF024B"/>
    <w:rsid w:val="00CF2A97"/>
    <w:rsid w:val="00CF34BF"/>
    <w:rsid w:val="00D00753"/>
    <w:rsid w:val="00D14CA7"/>
    <w:rsid w:val="00D200EC"/>
    <w:rsid w:val="00D205A1"/>
    <w:rsid w:val="00D32AE2"/>
    <w:rsid w:val="00D32F99"/>
    <w:rsid w:val="00D34691"/>
    <w:rsid w:val="00D366D7"/>
    <w:rsid w:val="00D40A9B"/>
    <w:rsid w:val="00D41CBA"/>
    <w:rsid w:val="00D469E2"/>
    <w:rsid w:val="00D523DC"/>
    <w:rsid w:val="00D5414C"/>
    <w:rsid w:val="00D553EC"/>
    <w:rsid w:val="00D5623E"/>
    <w:rsid w:val="00D568A3"/>
    <w:rsid w:val="00D57A95"/>
    <w:rsid w:val="00D70152"/>
    <w:rsid w:val="00D72B76"/>
    <w:rsid w:val="00D72B8C"/>
    <w:rsid w:val="00D75E8A"/>
    <w:rsid w:val="00D75FEB"/>
    <w:rsid w:val="00D80CE3"/>
    <w:rsid w:val="00D80ECD"/>
    <w:rsid w:val="00D902F0"/>
    <w:rsid w:val="00D94D98"/>
    <w:rsid w:val="00D96D4D"/>
    <w:rsid w:val="00D9741B"/>
    <w:rsid w:val="00D974D8"/>
    <w:rsid w:val="00DA142C"/>
    <w:rsid w:val="00DA29E7"/>
    <w:rsid w:val="00DB0B8F"/>
    <w:rsid w:val="00DB31CE"/>
    <w:rsid w:val="00DB3665"/>
    <w:rsid w:val="00DB40C1"/>
    <w:rsid w:val="00DB733D"/>
    <w:rsid w:val="00DC4705"/>
    <w:rsid w:val="00DC5838"/>
    <w:rsid w:val="00DC610E"/>
    <w:rsid w:val="00DC63A4"/>
    <w:rsid w:val="00DC6B79"/>
    <w:rsid w:val="00DD19C7"/>
    <w:rsid w:val="00DD4D9B"/>
    <w:rsid w:val="00DD552B"/>
    <w:rsid w:val="00DE4F25"/>
    <w:rsid w:val="00DE69C6"/>
    <w:rsid w:val="00DF54A3"/>
    <w:rsid w:val="00E00575"/>
    <w:rsid w:val="00E027D1"/>
    <w:rsid w:val="00E02B70"/>
    <w:rsid w:val="00E02D06"/>
    <w:rsid w:val="00E05DC8"/>
    <w:rsid w:val="00E067FA"/>
    <w:rsid w:val="00E07148"/>
    <w:rsid w:val="00E07983"/>
    <w:rsid w:val="00E100B3"/>
    <w:rsid w:val="00E10C5D"/>
    <w:rsid w:val="00E15D9F"/>
    <w:rsid w:val="00E16231"/>
    <w:rsid w:val="00E22281"/>
    <w:rsid w:val="00E26462"/>
    <w:rsid w:val="00E2773D"/>
    <w:rsid w:val="00E31821"/>
    <w:rsid w:val="00E36729"/>
    <w:rsid w:val="00E409D5"/>
    <w:rsid w:val="00E413D0"/>
    <w:rsid w:val="00E414CF"/>
    <w:rsid w:val="00E421AA"/>
    <w:rsid w:val="00E43BA5"/>
    <w:rsid w:val="00E44EB5"/>
    <w:rsid w:val="00E46C44"/>
    <w:rsid w:val="00E54E85"/>
    <w:rsid w:val="00E550EE"/>
    <w:rsid w:val="00E56885"/>
    <w:rsid w:val="00E64DA1"/>
    <w:rsid w:val="00E654EF"/>
    <w:rsid w:val="00E738E5"/>
    <w:rsid w:val="00E7490C"/>
    <w:rsid w:val="00E92B15"/>
    <w:rsid w:val="00E97892"/>
    <w:rsid w:val="00EA1D1E"/>
    <w:rsid w:val="00EA3BF9"/>
    <w:rsid w:val="00EA4A09"/>
    <w:rsid w:val="00EA5823"/>
    <w:rsid w:val="00EB1E30"/>
    <w:rsid w:val="00EB2C7B"/>
    <w:rsid w:val="00EB4948"/>
    <w:rsid w:val="00EC3349"/>
    <w:rsid w:val="00EC5AD2"/>
    <w:rsid w:val="00EC6884"/>
    <w:rsid w:val="00ED0409"/>
    <w:rsid w:val="00ED3793"/>
    <w:rsid w:val="00ED733A"/>
    <w:rsid w:val="00EE596C"/>
    <w:rsid w:val="00EE7C4F"/>
    <w:rsid w:val="00EF1F71"/>
    <w:rsid w:val="00EF2B53"/>
    <w:rsid w:val="00EF5129"/>
    <w:rsid w:val="00F00E91"/>
    <w:rsid w:val="00F05311"/>
    <w:rsid w:val="00F05F07"/>
    <w:rsid w:val="00F06876"/>
    <w:rsid w:val="00F10562"/>
    <w:rsid w:val="00F10ECE"/>
    <w:rsid w:val="00F111DF"/>
    <w:rsid w:val="00F12E46"/>
    <w:rsid w:val="00F151DC"/>
    <w:rsid w:val="00F20BA1"/>
    <w:rsid w:val="00F234ED"/>
    <w:rsid w:val="00F2357A"/>
    <w:rsid w:val="00F27BBD"/>
    <w:rsid w:val="00F359F1"/>
    <w:rsid w:val="00F420DE"/>
    <w:rsid w:val="00F423EF"/>
    <w:rsid w:val="00F43F71"/>
    <w:rsid w:val="00F44403"/>
    <w:rsid w:val="00F5024C"/>
    <w:rsid w:val="00F539E7"/>
    <w:rsid w:val="00F53B64"/>
    <w:rsid w:val="00F56FFF"/>
    <w:rsid w:val="00F57395"/>
    <w:rsid w:val="00F579C7"/>
    <w:rsid w:val="00F60228"/>
    <w:rsid w:val="00F60E55"/>
    <w:rsid w:val="00F62D02"/>
    <w:rsid w:val="00F65A1A"/>
    <w:rsid w:val="00F81D4A"/>
    <w:rsid w:val="00F8320F"/>
    <w:rsid w:val="00F8383D"/>
    <w:rsid w:val="00F911A2"/>
    <w:rsid w:val="00F920ED"/>
    <w:rsid w:val="00FA4C91"/>
    <w:rsid w:val="00FA5AC5"/>
    <w:rsid w:val="00FB281C"/>
    <w:rsid w:val="00FB4D44"/>
    <w:rsid w:val="00FC30C0"/>
    <w:rsid w:val="00FC6D38"/>
    <w:rsid w:val="00FD0CE4"/>
    <w:rsid w:val="00FD3821"/>
    <w:rsid w:val="00FD3858"/>
    <w:rsid w:val="00FE2B3B"/>
    <w:rsid w:val="00FE537F"/>
    <w:rsid w:val="00FF0A23"/>
    <w:rsid w:val="00FF2A1C"/>
    <w:rsid w:val="00FF3E47"/>
    <w:rsid w:val="00FF4441"/>
    <w:rsid w:val="00FF4B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75761"/>
  <w15:docId w15:val="{C72E857F-992B-A248-A049-B53AEBB17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color w:val="000000"/>
      <w:szCs w:val="24"/>
      <w:u w:color="000000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EF5129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EF51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semiHidden/>
    <w:rPr>
      <w:color w:val="000000"/>
      <w:szCs w:val="24"/>
      <w:u w:color="000000"/>
      <w:lang w:eastAsia="en-US"/>
    </w:rPr>
  </w:style>
  <w:style w:type="paragraph" w:customStyle="1" w:styleId="Standard1">
    <w:name w:val="Standard1"/>
    <w:rPr>
      <w:color w:val="000000"/>
      <w:u w:color="000000"/>
    </w:rPr>
  </w:style>
  <w:style w:type="paragraph" w:customStyle="1" w:styleId="Fliess">
    <w:name w:val="Fliess"/>
    <w:pPr>
      <w:spacing w:after="200" w:line="480" w:lineRule="auto"/>
    </w:pPr>
    <w:rPr>
      <w:rFonts w:ascii="Arial" w:hAnsi="Arial"/>
      <w:color w:val="000000"/>
      <w:sz w:val="24"/>
      <w:u w:color="000000"/>
    </w:rPr>
  </w:style>
  <w:style w:type="paragraph" w:customStyle="1" w:styleId="headlineneu">
    <w:name w:val="headline neu"/>
    <w:pPr>
      <w:spacing w:after="200" w:line="312" w:lineRule="auto"/>
    </w:pPr>
    <w:rPr>
      <w:rFonts w:ascii="Arial" w:hAnsi="Arial"/>
      <w:color w:val="000000"/>
      <w:sz w:val="36"/>
      <w:u w:color="000000"/>
    </w:rPr>
  </w:style>
  <w:style w:type="paragraph" w:customStyle="1" w:styleId="Copytext">
    <w:name w:val="Copytext"/>
    <w:pPr>
      <w:spacing w:line="360" w:lineRule="auto"/>
    </w:pPr>
    <w:rPr>
      <w:rFonts w:ascii="Verdana" w:hAnsi="Verdana"/>
      <w:color w:val="000000"/>
      <w:u w:color="000000"/>
    </w:rPr>
  </w:style>
  <w:style w:type="character" w:styleId="Hyperlink">
    <w:name w:val="Hyperlink"/>
    <w:uiPriority w:val="99"/>
    <w:rPr>
      <w:color w:val="0000FF"/>
      <w:u w:val="single" w:color="0000FF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semiHidden/>
    <w:rPr>
      <w:color w:val="000000"/>
      <w:szCs w:val="24"/>
      <w:u w:color="000000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751B5B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hAnsi="Tahoma" w:cs="Tahoma"/>
      <w:color w:val="000000"/>
      <w:sz w:val="16"/>
      <w:szCs w:val="16"/>
      <w:u w:color="000000"/>
      <w:lang w:eastAsia="en-US"/>
    </w:rPr>
  </w:style>
  <w:style w:type="paragraph" w:customStyle="1" w:styleId="KeinAbsatzformat">
    <w:name w:val="[Kein Absatzformat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character" w:customStyle="1" w:styleId="link">
    <w:name w:val="link"/>
    <w:rPr>
      <w:rFonts w:cs="Times New Roman"/>
    </w:rPr>
  </w:style>
  <w:style w:type="character" w:styleId="Kommentarzeichen">
    <w:name w:val="annotation reference"/>
    <w:uiPriority w:val="99"/>
    <w:semiHidden/>
    <w:rPr>
      <w:sz w:val="18"/>
    </w:rPr>
  </w:style>
  <w:style w:type="paragraph" w:styleId="Kommentartext">
    <w:name w:val="annotation text"/>
    <w:basedOn w:val="Standard"/>
    <w:link w:val="KommentartextZchn"/>
    <w:uiPriority w:val="99"/>
    <w:semiHidden/>
    <w:rPr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Pr>
      <w:color w:val="000000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Pr>
      <w:b/>
      <w:bCs/>
      <w:color w:val="000000"/>
      <w:u w:color="000000"/>
      <w:lang w:eastAsia="en-US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/>
    </w:pPr>
    <w:rPr>
      <w:rFonts w:ascii="Times" w:hAnsi="Times"/>
      <w:color w:val="auto"/>
      <w:szCs w:val="20"/>
      <w:lang w:eastAsia="de-DE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vertAlign w:val="subscript"/>
    </w:rPr>
  </w:style>
  <w:style w:type="paragraph" w:customStyle="1" w:styleId="Standa">
    <w:name w:val="Standa"/>
    <w:rsid w:val="00A566FD"/>
    <w:rPr>
      <w:rFonts w:ascii="Cambria" w:hAnsi="Cambria"/>
      <w:sz w:val="24"/>
      <w:szCs w:val="24"/>
      <w:lang w:eastAsia="en-US" w:bidi="de-DE"/>
    </w:rPr>
  </w:style>
  <w:style w:type="character" w:customStyle="1" w:styleId="FliesstextZchn">
    <w:name w:val="Fliesstext Zchn"/>
    <w:rsid w:val="00972F2B"/>
    <w:rPr>
      <w:noProof w:val="0"/>
      <w:lang w:val="de-DE" w:eastAsia="de-DE" w:bidi="ar-SA"/>
    </w:rPr>
  </w:style>
  <w:style w:type="character" w:customStyle="1" w:styleId="BesuchterHyperlink">
    <w:name w:val="BesuchterHyperlink"/>
    <w:rsid w:val="00B82D77"/>
    <w:rPr>
      <w:color w:val="800080"/>
      <w:u w:val="single"/>
    </w:rPr>
  </w:style>
  <w:style w:type="paragraph" w:customStyle="1" w:styleId="MittlereListe2-Akzent21">
    <w:name w:val="Mittlere Liste 2 - Akzent 21"/>
    <w:hidden/>
    <w:rsid w:val="006062D8"/>
    <w:rPr>
      <w:color w:val="000000"/>
      <w:szCs w:val="24"/>
      <w:u w:color="000000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A4E80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528C6"/>
    <w:rPr>
      <w:color w:val="808080"/>
      <w:shd w:val="clear" w:color="auto" w:fill="E6E6E6"/>
    </w:rPr>
  </w:style>
  <w:style w:type="paragraph" w:styleId="HTMLVorformatiert">
    <w:name w:val="HTML Preformatted"/>
    <w:basedOn w:val="Standard"/>
    <w:link w:val="HTMLVorformatiertZchn"/>
    <w:semiHidden/>
    <w:unhideWhenUsed/>
    <w:rsid w:val="007404A0"/>
    <w:rPr>
      <w:rFonts w:ascii="Consolas" w:hAnsi="Consolas" w:cs="Consolas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7404A0"/>
    <w:rPr>
      <w:rFonts w:ascii="Consolas" w:hAnsi="Consolas" w:cs="Consolas"/>
      <w:color w:val="000000"/>
      <w:u w:color="000000"/>
      <w:lang w:eastAsia="en-US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2527DC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F5129"/>
    <w:rPr>
      <w:b/>
      <w:bCs/>
      <w:kern w:val="36"/>
      <w:sz w:val="48"/>
      <w:szCs w:val="48"/>
    </w:rPr>
  </w:style>
  <w:style w:type="character" w:customStyle="1" w:styleId="snx-product-detailskunumber">
    <w:name w:val="snx-product-detail__sku__number"/>
    <w:basedOn w:val="Absatz-Standardschriftart"/>
    <w:rsid w:val="00EF5129"/>
  </w:style>
  <w:style w:type="character" w:customStyle="1" w:styleId="snx-product-detailsizes-label">
    <w:name w:val="snx-product-detail__sizes-label"/>
    <w:basedOn w:val="Absatz-Standardschriftart"/>
    <w:rsid w:val="00EF5129"/>
  </w:style>
  <w:style w:type="character" w:customStyle="1" w:styleId="snx-dropdownlabel">
    <w:name w:val="snx-dropdown__label"/>
    <w:basedOn w:val="Absatz-Standardschriftart"/>
    <w:rsid w:val="00EF5129"/>
  </w:style>
  <w:style w:type="character" w:customStyle="1" w:styleId="berschrift2Zchn">
    <w:name w:val="Überschrift 2 Zchn"/>
    <w:basedOn w:val="Absatz-Standardschriftart"/>
    <w:link w:val="berschrift2"/>
    <w:semiHidden/>
    <w:rsid w:val="00EF5129"/>
    <w:rPr>
      <w:rFonts w:asciiTheme="majorHAnsi" w:eastAsiaTheme="majorEastAsia" w:hAnsiTheme="majorHAnsi" w:cstheme="majorBidi"/>
      <w:color w:val="2F5496" w:themeColor="accent1" w:themeShade="BF"/>
      <w:sz w:val="26"/>
      <w:szCs w:val="26"/>
      <w:u w:color="000000"/>
      <w:lang w:eastAsia="en-US"/>
    </w:rPr>
  </w:style>
  <w:style w:type="paragraph" w:customStyle="1" w:styleId="regular">
    <w:name w:val="regular"/>
    <w:basedOn w:val="Standard"/>
    <w:rsid w:val="00EF5129"/>
    <w:pPr>
      <w:spacing w:before="100" w:beforeAutospacing="1" w:after="100" w:afterAutospacing="1"/>
    </w:pPr>
    <w:rPr>
      <w:color w:val="auto"/>
      <w:sz w:val="24"/>
      <w:lang w:eastAsia="de-DE"/>
    </w:rPr>
  </w:style>
  <w:style w:type="character" w:styleId="BesuchterLink">
    <w:name w:val="FollowedHyperlink"/>
    <w:basedOn w:val="Absatz-Standardschriftart"/>
    <w:rsid w:val="00886FD1"/>
    <w:rPr>
      <w:color w:val="954F72" w:themeColor="followedHyperlink"/>
      <w:u w:val="singl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464F54"/>
    <w:rPr>
      <w:color w:val="605E5C"/>
      <w:shd w:val="clear" w:color="auto" w:fill="E1DFDD"/>
    </w:rPr>
  </w:style>
  <w:style w:type="paragraph" w:styleId="berarbeitung">
    <w:name w:val="Revision"/>
    <w:hidden/>
    <w:semiHidden/>
    <w:rsid w:val="009848EC"/>
    <w:rPr>
      <w:color w:val="000000"/>
      <w:szCs w:val="24"/>
      <w:u w:color="000000"/>
      <w:lang w:eastAsia="en-US"/>
    </w:rPr>
  </w:style>
  <w:style w:type="paragraph" w:styleId="Listenabsatz">
    <w:name w:val="List Paragraph"/>
    <w:basedOn w:val="Standard"/>
    <w:qFormat/>
    <w:rsid w:val="00154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29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29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7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90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67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5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7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6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4771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152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10741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1401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0894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2852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0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540982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2461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8437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9839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231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0783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4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02407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5494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083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3507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9867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7993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9157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7676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8256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76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2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4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60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7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87467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3833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2013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4342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9421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3468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9631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3677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6767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4303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5852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083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6263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6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94198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8612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6699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116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8971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171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3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43268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4892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9954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3675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789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24385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7637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5145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7519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4802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2354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2043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2585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1344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92907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2788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7333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8187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6415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7653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1774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7952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74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6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2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14503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526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02007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3259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2517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982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0863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738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2851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879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8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12372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7076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9469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8028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0146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7856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1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7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3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9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2947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90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056821">
                              <w:marLeft w:val="0"/>
                              <w:marRight w:val="0"/>
                              <w:marTop w:val="1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79248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230086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786449">
                              <w:marLeft w:val="-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00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559069">
                              <w:marLeft w:val="0"/>
                              <w:marRight w:val="0"/>
                              <w:marTop w:val="0"/>
                              <w:marBottom w:val="9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97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493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3854810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2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414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87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2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4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6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7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8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91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25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066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335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8551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212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3426472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7589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720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839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888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65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0605678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87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8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9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7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8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69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0298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6729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3617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0689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531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7832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0808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8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73373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15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3281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7925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4563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3589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8796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4582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4453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07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2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2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1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7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3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4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4073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0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268812">
                              <w:marLeft w:val="0"/>
                              <w:marRight w:val="0"/>
                              <w:marTop w:val="1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13120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48524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3290114">
                              <w:marLeft w:val="-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58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599490">
                              <w:marLeft w:val="0"/>
                              <w:marRight w:val="0"/>
                              <w:marTop w:val="0"/>
                              <w:marBottom w:val="9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69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978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0023112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951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985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6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84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58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4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43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8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50937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36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7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51476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8386">
          <w:marLeft w:val="-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41346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56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193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8831">
          <w:marLeft w:val="-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6659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452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384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8949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589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278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1192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7340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9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669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899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7504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3747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854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1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9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5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2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30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641465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48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652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63">
          <w:marLeft w:val="-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7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7615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7441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696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6529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2805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1711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2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27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06416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3561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072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2997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6117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8624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4572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0063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064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5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9405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3597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7026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0913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4395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034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1464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49229-B4CB-40D1-9A06-763F0BF1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1173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</vt:lpstr>
    </vt:vector>
  </TitlesOfParts>
  <Company>Das Pressehandwerk</Company>
  <LinksUpToDate>false</LinksUpToDate>
  <CharactersWithSpaces>8548</CharactersWithSpaces>
  <SharedDoc>false</SharedDoc>
  <HLinks>
    <vt:vector size="18" baseType="variant">
      <vt:variant>
        <vt:i4>4259895</vt:i4>
      </vt:variant>
      <vt:variant>
        <vt:i4>6</vt:i4>
      </vt:variant>
      <vt:variant>
        <vt:i4>0</vt:i4>
      </vt:variant>
      <vt:variant>
        <vt:i4>5</vt:i4>
      </vt:variant>
      <vt:variant>
        <vt:lpwstr>mailto:verena.mattes@sonax.de</vt:lpwstr>
      </vt:variant>
      <vt:variant>
        <vt:lpwstr/>
      </vt:variant>
      <vt:variant>
        <vt:i4>7995413</vt:i4>
      </vt:variant>
      <vt:variant>
        <vt:i4>3</vt:i4>
      </vt:variant>
      <vt:variant>
        <vt:i4>0</vt:i4>
      </vt:variant>
      <vt:variant>
        <vt:i4>5</vt:i4>
      </vt:variant>
      <vt:variant>
        <vt:lpwstr>mailto:andre.preiss@apconnections.de</vt:lpwstr>
      </vt:variant>
      <vt:variant>
        <vt:lpwstr/>
      </vt:variant>
      <vt:variant>
        <vt:i4>5636144</vt:i4>
      </vt:variant>
      <vt:variant>
        <vt:i4>0</vt:i4>
      </vt:variant>
      <vt:variant>
        <vt:i4>0</vt:i4>
      </vt:variant>
      <vt:variant>
        <vt:i4>5</vt:i4>
      </vt:variant>
      <vt:variant>
        <vt:lpwstr>mailto:MF@PR-Fischer.de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</dc:title>
  <dc:subject/>
  <dc:creator>Matthias Fischer</dc:creator>
  <cp:keywords/>
  <cp:lastModifiedBy>Andre Preiss</cp:lastModifiedBy>
  <cp:revision>10</cp:revision>
  <cp:lastPrinted>2022-01-18T09:58:00Z</cp:lastPrinted>
  <dcterms:created xsi:type="dcterms:W3CDTF">2024-10-13T09:42:00Z</dcterms:created>
  <dcterms:modified xsi:type="dcterms:W3CDTF">2025-02-13T16:38:00Z</dcterms:modified>
</cp:coreProperties>
</file>